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05D80" w14:textId="0C4EBBE5" w:rsidR="000254C2" w:rsidRDefault="000254C2" w:rsidP="00B065FC">
      <w:pPr>
        <w:pStyle w:val="Vahedeta"/>
        <w:jc w:val="right"/>
        <w:rPr>
          <w:rFonts w:ascii="Times New Roman" w:hAnsi="Times New Roman" w:cs="Times New Roman"/>
          <w:sz w:val="24"/>
          <w:szCs w:val="24"/>
        </w:rPr>
      </w:pPr>
      <w:r>
        <w:rPr>
          <w:rFonts w:ascii="Times New Roman" w:hAnsi="Times New Roman" w:cs="Times New Roman"/>
          <w:sz w:val="24"/>
          <w:szCs w:val="24"/>
        </w:rPr>
        <w:t>EELNÕU</w:t>
      </w:r>
    </w:p>
    <w:p w14:paraId="61E6A9E3" w14:textId="5BC999B9" w:rsidR="000254C2" w:rsidRPr="00D13B65" w:rsidRDefault="002F4C3D" w:rsidP="00D13B65">
      <w:pPr>
        <w:pStyle w:val="Vahedeta"/>
        <w:jc w:val="right"/>
        <w:rPr>
          <w:rFonts w:ascii="Times New Roman" w:hAnsi="Times New Roman" w:cs="Times New Roman"/>
          <w:sz w:val="24"/>
          <w:szCs w:val="24"/>
        </w:rPr>
      </w:pPr>
      <w:r>
        <w:rPr>
          <w:rFonts w:ascii="Times New Roman" w:hAnsi="Times New Roman" w:cs="Times New Roman"/>
          <w:sz w:val="24"/>
          <w:szCs w:val="24"/>
        </w:rPr>
        <w:t>1</w:t>
      </w:r>
      <w:r w:rsidR="00246478">
        <w:rPr>
          <w:rFonts w:ascii="Times New Roman" w:hAnsi="Times New Roman" w:cs="Times New Roman"/>
          <w:sz w:val="24"/>
          <w:szCs w:val="24"/>
        </w:rPr>
        <w:t>9</w:t>
      </w:r>
      <w:r>
        <w:rPr>
          <w:rFonts w:ascii="Times New Roman" w:hAnsi="Times New Roman" w:cs="Times New Roman"/>
          <w:sz w:val="24"/>
          <w:szCs w:val="24"/>
        </w:rPr>
        <w:t>.11</w:t>
      </w:r>
      <w:r w:rsidR="000254C2" w:rsidRPr="11E6FD3E">
        <w:rPr>
          <w:rFonts w:ascii="Times New Roman" w:hAnsi="Times New Roman" w:cs="Times New Roman"/>
          <w:sz w:val="24"/>
          <w:szCs w:val="24"/>
        </w:rPr>
        <w:t>.2024</w:t>
      </w:r>
    </w:p>
    <w:p w14:paraId="24066E09" w14:textId="77777777" w:rsidR="000254C2" w:rsidRPr="00D13B65" w:rsidRDefault="000254C2" w:rsidP="00D13B65">
      <w:pPr>
        <w:pStyle w:val="Vahedeta"/>
        <w:jc w:val="both"/>
        <w:rPr>
          <w:rFonts w:ascii="Times New Roman" w:hAnsi="Times New Roman" w:cs="Times New Roman"/>
          <w:sz w:val="24"/>
          <w:szCs w:val="24"/>
        </w:rPr>
      </w:pPr>
    </w:p>
    <w:p w14:paraId="513B24D0" w14:textId="405407C8" w:rsidR="00453D96" w:rsidRDefault="00BD79B1" w:rsidP="0052248E">
      <w:pPr>
        <w:spacing w:after="0"/>
        <w:jc w:val="center"/>
        <w:rPr>
          <w:rFonts w:ascii="Times New Roman" w:hAnsi="Times New Roman" w:cs="Times New Roman"/>
          <w:b/>
          <w:bCs/>
          <w:sz w:val="32"/>
          <w:szCs w:val="32"/>
        </w:rPr>
      </w:pPr>
      <w:r w:rsidRPr="00D13B65">
        <w:rPr>
          <w:rFonts w:ascii="Times New Roman" w:hAnsi="Times New Roman" w:cs="Times New Roman"/>
          <w:b/>
          <w:bCs/>
          <w:sz w:val="32"/>
          <w:szCs w:val="32"/>
        </w:rPr>
        <w:t>Avaliku teabe seaduse</w:t>
      </w:r>
      <w:r w:rsidR="00025D91">
        <w:rPr>
          <w:rFonts w:ascii="Times New Roman" w:hAnsi="Times New Roman" w:cs="Times New Roman"/>
          <w:b/>
          <w:bCs/>
          <w:sz w:val="32"/>
          <w:szCs w:val="32"/>
        </w:rPr>
        <w:t xml:space="preserve"> § 32</w:t>
      </w:r>
      <w:r w:rsidR="00025D91">
        <w:rPr>
          <w:rFonts w:ascii="Times New Roman" w:hAnsi="Times New Roman" w:cs="Times New Roman"/>
          <w:b/>
          <w:bCs/>
          <w:sz w:val="32"/>
          <w:szCs w:val="32"/>
          <w:vertAlign w:val="superscript"/>
        </w:rPr>
        <w:t>1</w:t>
      </w:r>
      <w:r w:rsidRPr="00D13B65">
        <w:rPr>
          <w:rFonts w:ascii="Times New Roman" w:hAnsi="Times New Roman" w:cs="Times New Roman"/>
          <w:b/>
          <w:bCs/>
          <w:sz w:val="32"/>
          <w:szCs w:val="32"/>
        </w:rPr>
        <w:t xml:space="preserve"> muutmise seadus</w:t>
      </w:r>
    </w:p>
    <w:p w14:paraId="4864DB01" w14:textId="77777777" w:rsidR="00453D96" w:rsidRDefault="00453D96" w:rsidP="0052248E">
      <w:pPr>
        <w:pStyle w:val="Vahedeta"/>
        <w:rPr>
          <w:rFonts w:ascii="Times New Roman" w:hAnsi="Times New Roman" w:cs="Times New Roman"/>
          <w:sz w:val="24"/>
          <w:szCs w:val="24"/>
        </w:rPr>
      </w:pPr>
    </w:p>
    <w:p w14:paraId="4C504E52" w14:textId="77777777" w:rsidR="00A05782" w:rsidRPr="000F5F64" w:rsidRDefault="00A05782" w:rsidP="0052248E">
      <w:pPr>
        <w:pStyle w:val="Vahedeta"/>
        <w:rPr>
          <w:rFonts w:ascii="Times New Roman" w:hAnsi="Times New Roman" w:cs="Times New Roman"/>
          <w:sz w:val="24"/>
          <w:szCs w:val="24"/>
        </w:rPr>
      </w:pPr>
    </w:p>
    <w:p w14:paraId="346A8689" w14:textId="0123DB89" w:rsidR="00BD79B1" w:rsidRPr="008544FB" w:rsidRDefault="00413F26" w:rsidP="7AD8618C">
      <w:pPr>
        <w:spacing w:after="0"/>
        <w:jc w:val="both"/>
        <w:rPr>
          <w:rFonts w:ascii="Times New Roman" w:hAnsi="Times New Roman" w:cs="Times New Roman"/>
          <w:b/>
          <w:bCs/>
          <w:sz w:val="24"/>
          <w:szCs w:val="24"/>
        </w:rPr>
      </w:pPr>
      <w:r w:rsidRPr="11E6FD3E">
        <w:rPr>
          <w:rFonts w:ascii="Times New Roman" w:hAnsi="Times New Roman" w:cs="Times New Roman"/>
          <w:b/>
          <w:bCs/>
          <w:sz w:val="24"/>
          <w:szCs w:val="24"/>
        </w:rPr>
        <w:t>§ 1</w:t>
      </w:r>
      <w:r w:rsidR="00025D91" w:rsidRPr="11E6FD3E">
        <w:rPr>
          <w:rFonts w:ascii="Times New Roman" w:hAnsi="Times New Roman" w:cs="Times New Roman"/>
          <w:b/>
          <w:bCs/>
          <w:sz w:val="24"/>
          <w:szCs w:val="24"/>
        </w:rPr>
        <w:t>.</w:t>
      </w:r>
      <w:r w:rsidRPr="11E6FD3E">
        <w:rPr>
          <w:rFonts w:ascii="Times New Roman" w:hAnsi="Times New Roman" w:cs="Times New Roman"/>
          <w:b/>
          <w:bCs/>
          <w:sz w:val="24"/>
          <w:szCs w:val="24"/>
        </w:rPr>
        <w:t xml:space="preserve"> </w:t>
      </w:r>
      <w:r w:rsidR="54E84608" w:rsidRPr="11E6FD3E">
        <w:rPr>
          <w:rFonts w:ascii="Times New Roman" w:hAnsi="Times New Roman" w:cs="Times New Roman"/>
          <w:b/>
          <w:bCs/>
          <w:sz w:val="24"/>
          <w:szCs w:val="24"/>
        </w:rPr>
        <w:t>Avaliku teabe seaduse muutmine</w:t>
      </w:r>
    </w:p>
    <w:p w14:paraId="0D5C0BC3" w14:textId="3A514F18" w:rsidR="00BD79B1" w:rsidRPr="008544FB" w:rsidRDefault="00BD79B1" w:rsidP="7AD8618C">
      <w:pPr>
        <w:spacing w:after="0"/>
        <w:jc w:val="both"/>
        <w:rPr>
          <w:rFonts w:ascii="Times New Roman" w:hAnsi="Times New Roman" w:cs="Times New Roman"/>
          <w:sz w:val="24"/>
          <w:szCs w:val="24"/>
        </w:rPr>
      </w:pPr>
    </w:p>
    <w:p w14:paraId="61A46FB1" w14:textId="2F92CAD2" w:rsidR="00BD79B1" w:rsidRPr="008544FB" w:rsidRDefault="732AC814" w:rsidP="7AD8618C">
      <w:pPr>
        <w:spacing w:after="0"/>
        <w:jc w:val="both"/>
        <w:rPr>
          <w:rFonts w:ascii="Times New Roman" w:hAnsi="Times New Roman" w:cs="Times New Roman"/>
          <w:sz w:val="24"/>
          <w:szCs w:val="24"/>
        </w:rPr>
      </w:pPr>
      <w:r w:rsidRPr="11E6FD3E">
        <w:rPr>
          <w:rFonts w:ascii="Times New Roman" w:hAnsi="Times New Roman" w:cs="Times New Roman"/>
          <w:sz w:val="24"/>
          <w:szCs w:val="24"/>
        </w:rPr>
        <w:t>Avaliku teabe seaduse</w:t>
      </w:r>
      <w:r w:rsidR="00AF3CCF">
        <w:rPr>
          <w:rFonts w:ascii="Times New Roman" w:hAnsi="Times New Roman" w:cs="Times New Roman"/>
          <w:sz w:val="24"/>
          <w:szCs w:val="24"/>
        </w:rPr>
        <w:t>s</w:t>
      </w:r>
      <w:r w:rsidR="00EF5B6B">
        <w:rPr>
          <w:rFonts w:ascii="Times New Roman" w:hAnsi="Times New Roman" w:cs="Times New Roman"/>
          <w:sz w:val="24"/>
          <w:szCs w:val="24"/>
        </w:rPr>
        <w:t xml:space="preserve"> </w:t>
      </w:r>
      <w:r w:rsidRPr="11E6FD3E">
        <w:rPr>
          <w:rFonts w:ascii="Times New Roman" w:hAnsi="Times New Roman" w:cs="Times New Roman"/>
          <w:sz w:val="24"/>
          <w:szCs w:val="24"/>
        </w:rPr>
        <w:t>tehakse järgmised muudatused:</w:t>
      </w:r>
    </w:p>
    <w:p w14:paraId="25B8DF98" w14:textId="6047DBE6" w:rsidR="00BD79B1" w:rsidRPr="008544FB" w:rsidRDefault="00BD79B1" w:rsidP="7AD8618C">
      <w:pPr>
        <w:spacing w:after="0"/>
        <w:jc w:val="both"/>
        <w:rPr>
          <w:rFonts w:ascii="Times New Roman" w:hAnsi="Times New Roman" w:cs="Times New Roman"/>
          <w:sz w:val="24"/>
          <w:szCs w:val="24"/>
        </w:rPr>
      </w:pPr>
    </w:p>
    <w:p w14:paraId="41A6D9A1" w14:textId="610239FF" w:rsidR="008A09C8" w:rsidRPr="008544FB" w:rsidRDefault="009507F8" w:rsidP="00BD79B1">
      <w:pPr>
        <w:spacing w:after="0"/>
        <w:jc w:val="both"/>
        <w:rPr>
          <w:rFonts w:ascii="Times New Roman" w:hAnsi="Times New Roman" w:cs="Times New Roman"/>
          <w:sz w:val="24"/>
          <w:szCs w:val="24"/>
        </w:rPr>
      </w:pPr>
      <w:r w:rsidRPr="11E6FD3E">
        <w:rPr>
          <w:rFonts w:ascii="Times New Roman" w:hAnsi="Times New Roman" w:cs="Times New Roman"/>
          <w:b/>
          <w:bCs/>
          <w:sz w:val="24"/>
          <w:szCs w:val="24"/>
        </w:rPr>
        <w:t xml:space="preserve">1) </w:t>
      </w:r>
      <w:r w:rsidRPr="11E6FD3E">
        <w:rPr>
          <w:rFonts w:ascii="Times New Roman" w:hAnsi="Times New Roman" w:cs="Times New Roman"/>
          <w:sz w:val="24"/>
          <w:szCs w:val="24"/>
        </w:rPr>
        <w:t>paragrahv</w:t>
      </w:r>
      <w:r>
        <w:rPr>
          <w:rFonts w:ascii="Times New Roman" w:hAnsi="Times New Roman" w:cs="Times New Roman"/>
          <w:sz w:val="24"/>
          <w:szCs w:val="24"/>
        </w:rPr>
        <w:t>i</w:t>
      </w:r>
      <w:r w:rsidRPr="11E6FD3E">
        <w:rPr>
          <w:rFonts w:ascii="Times New Roman" w:hAnsi="Times New Roman" w:cs="Times New Roman"/>
          <w:sz w:val="24"/>
          <w:szCs w:val="24"/>
        </w:rPr>
        <w:t xml:space="preserve"> 32</w:t>
      </w:r>
      <w:r w:rsidRPr="11E6FD3E">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commentRangeStart w:id="0"/>
      <w:r>
        <w:rPr>
          <w:rFonts w:ascii="Times New Roman" w:hAnsi="Times New Roman" w:cs="Times New Roman"/>
          <w:sz w:val="24"/>
          <w:szCs w:val="24"/>
        </w:rPr>
        <w:t>lõige</w:t>
      </w:r>
      <w:del w:id="1" w:author="Inge Mehide" w:date="2024-12-02T10:31:00Z">
        <w:r w:rsidR="00B96E20" w:rsidDel="00524DDD">
          <w:rPr>
            <w:rFonts w:ascii="Times New Roman" w:hAnsi="Times New Roman" w:cs="Times New Roman"/>
            <w:sz w:val="24"/>
            <w:szCs w:val="24"/>
          </w:rPr>
          <w:delText>t</w:delText>
        </w:r>
      </w:del>
      <w:r>
        <w:rPr>
          <w:rFonts w:ascii="Times New Roman" w:hAnsi="Times New Roman" w:cs="Times New Roman"/>
          <w:sz w:val="24"/>
          <w:szCs w:val="24"/>
        </w:rPr>
        <w:t xml:space="preserve"> </w:t>
      </w:r>
      <w:commentRangeEnd w:id="0"/>
      <w:r w:rsidR="00524DDD">
        <w:rPr>
          <w:rStyle w:val="Kommentaariviide"/>
        </w:rPr>
        <w:commentReference w:id="0"/>
      </w:r>
      <w:r>
        <w:rPr>
          <w:rFonts w:ascii="Times New Roman" w:hAnsi="Times New Roman" w:cs="Times New Roman"/>
          <w:sz w:val="24"/>
          <w:szCs w:val="24"/>
        </w:rPr>
        <w:t>1</w:t>
      </w:r>
      <w:r w:rsidRPr="00D6573F">
        <w:rPr>
          <w:rFonts w:ascii="Times New Roman" w:hAnsi="Times New Roman" w:cs="Times New Roman"/>
          <w:sz w:val="24"/>
          <w:szCs w:val="24"/>
        </w:rPr>
        <w:t xml:space="preserve"> </w:t>
      </w:r>
      <w:r w:rsidRPr="11E6FD3E">
        <w:rPr>
          <w:rFonts w:ascii="Times New Roman" w:hAnsi="Times New Roman" w:cs="Times New Roman"/>
          <w:sz w:val="24"/>
          <w:szCs w:val="24"/>
        </w:rPr>
        <w:t>muudetakse ja sõnastatakse järgmiselt:</w:t>
      </w:r>
    </w:p>
    <w:p w14:paraId="59FAE43E" w14:textId="77777777" w:rsidR="000254C2" w:rsidRDefault="000254C2" w:rsidP="00BD79B1">
      <w:pPr>
        <w:spacing w:after="0"/>
        <w:jc w:val="both"/>
        <w:rPr>
          <w:rFonts w:ascii="Times New Roman" w:hAnsi="Times New Roman" w:cs="Times New Roman"/>
          <w:sz w:val="24"/>
          <w:szCs w:val="24"/>
        </w:rPr>
      </w:pPr>
    </w:p>
    <w:p w14:paraId="0969C4B6" w14:textId="4B38F9D5" w:rsidR="00BD79B1" w:rsidRDefault="2FEC579D" w:rsidP="00BD79B1">
      <w:pPr>
        <w:spacing w:after="0"/>
        <w:jc w:val="both"/>
        <w:rPr>
          <w:rFonts w:ascii="Times New Roman" w:hAnsi="Times New Roman" w:cs="Times New Roman"/>
          <w:sz w:val="24"/>
          <w:szCs w:val="24"/>
        </w:rPr>
      </w:pPr>
      <w:r w:rsidRPr="11E6FD3E">
        <w:rPr>
          <w:rFonts w:ascii="Times New Roman" w:hAnsi="Times New Roman" w:cs="Times New Roman"/>
          <w:sz w:val="24"/>
          <w:szCs w:val="24"/>
        </w:rPr>
        <w:t xml:space="preserve">„(1) Eesti teabevärav on </w:t>
      </w:r>
      <w:r w:rsidR="7C41FD6B" w:rsidRPr="11E6FD3E">
        <w:rPr>
          <w:rFonts w:ascii="Times New Roman" w:hAnsi="Times New Roman" w:cs="Times New Roman"/>
          <w:sz w:val="24"/>
          <w:szCs w:val="24"/>
        </w:rPr>
        <w:t xml:space="preserve">riiklik </w:t>
      </w:r>
      <w:r w:rsidR="529DE1BB" w:rsidRPr="11E6FD3E">
        <w:rPr>
          <w:rFonts w:ascii="Times New Roman" w:hAnsi="Times New Roman" w:cs="Times New Roman"/>
          <w:sz w:val="24"/>
          <w:szCs w:val="24"/>
        </w:rPr>
        <w:t>keskne</w:t>
      </w:r>
      <w:r w:rsidR="31DF67B4" w:rsidRPr="11E6FD3E">
        <w:rPr>
          <w:rFonts w:ascii="Times New Roman" w:hAnsi="Times New Roman" w:cs="Times New Roman"/>
          <w:sz w:val="24"/>
          <w:szCs w:val="24"/>
        </w:rPr>
        <w:t xml:space="preserve"> kontaktpunkt</w:t>
      </w:r>
      <w:r w:rsidRPr="11E6FD3E">
        <w:rPr>
          <w:rFonts w:ascii="Times New Roman" w:hAnsi="Times New Roman" w:cs="Times New Roman"/>
          <w:sz w:val="24"/>
          <w:szCs w:val="24"/>
        </w:rPr>
        <w:t>, mille</w:t>
      </w:r>
      <w:r w:rsidR="788240CA" w:rsidRPr="11E6FD3E">
        <w:rPr>
          <w:rFonts w:ascii="Times New Roman" w:hAnsi="Times New Roman" w:cs="Times New Roman"/>
          <w:sz w:val="24"/>
          <w:szCs w:val="24"/>
        </w:rPr>
        <w:t xml:space="preserve"> </w:t>
      </w:r>
      <w:r w:rsidR="45FA859D" w:rsidRPr="11E6FD3E">
        <w:rPr>
          <w:rFonts w:ascii="Times New Roman" w:hAnsi="Times New Roman" w:cs="Times New Roman"/>
          <w:sz w:val="24"/>
          <w:szCs w:val="24"/>
        </w:rPr>
        <w:t>kaudu</w:t>
      </w:r>
      <w:r w:rsidR="39A45667" w:rsidRPr="11E6FD3E">
        <w:rPr>
          <w:rFonts w:ascii="Times New Roman" w:hAnsi="Times New Roman" w:cs="Times New Roman"/>
          <w:sz w:val="24"/>
          <w:szCs w:val="24"/>
        </w:rPr>
        <w:t xml:space="preserve"> isik </w:t>
      </w:r>
      <w:commentRangeStart w:id="2"/>
      <w:del w:id="3" w:author="Inge Mehide" w:date="2024-12-02T10:55:00Z">
        <w:r w:rsidR="18320BB6" w:rsidRPr="11E6FD3E" w:rsidDel="002861F9">
          <w:rPr>
            <w:rFonts w:ascii="Times New Roman" w:hAnsi="Times New Roman" w:cs="Times New Roman"/>
            <w:sz w:val="24"/>
            <w:szCs w:val="24"/>
          </w:rPr>
          <w:delText xml:space="preserve">saab </w:delText>
        </w:r>
      </w:del>
      <w:commentRangeEnd w:id="2"/>
      <w:r w:rsidR="00C804A6">
        <w:rPr>
          <w:rStyle w:val="Kommentaariviide"/>
        </w:rPr>
        <w:commentReference w:id="2"/>
      </w:r>
      <w:ins w:id="4" w:author="Inge Mehide" w:date="2024-12-02T10:55:00Z">
        <w:r w:rsidR="002861F9">
          <w:rPr>
            <w:rFonts w:ascii="Times New Roman" w:hAnsi="Times New Roman" w:cs="Times New Roman"/>
            <w:sz w:val="24"/>
            <w:szCs w:val="24"/>
          </w:rPr>
          <w:t xml:space="preserve">pääseb </w:t>
        </w:r>
      </w:ins>
      <w:r w:rsidR="4A0F6216" w:rsidRPr="11E6FD3E">
        <w:rPr>
          <w:rFonts w:ascii="Times New Roman" w:hAnsi="Times New Roman" w:cs="Times New Roman"/>
          <w:sz w:val="24"/>
          <w:szCs w:val="24"/>
        </w:rPr>
        <w:t>ligi</w:t>
      </w:r>
      <w:del w:id="5" w:author="Inge Mehide" w:date="2024-12-02T10:55:00Z">
        <w:r w:rsidR="4A0F6216" w:rsidRPr="11E6FD3E" w:rsidDel="002861F9">
          <w:rPr>
            <w:rFonts w:ascii="Times New Roman" w:hAnsi="Times New Roman" w:cs="Times New Roman"/>
            <w:sz w:val="24"/>
            <w:szCs w:val="24"/>
          </w:rPr>
          <w:delText>pääsu</w:delText>
        </w:r>
      </w:del>
      <w:r w:rsidR="4A0F6216" w:rsidRPr="11E6FD3E">
        <w:rPr>
          <w:rFonts w:ascii="Times New Roman" w:hAnsi="Times New Roman" w:cs="Times New Roman"/>
          <w:sz w:val="24"/>
          <w:szCs w:val="24"/>
        </w:rPr>
        <w:t xml:space="preserve"> </w:t>
      </w:r>
      <w:ins w:id="6" w:author="Inge Mehide" w:date="2024-12-03T09:57:00Z">
        <w:r w:rsidR="008D0B07">
          <w:rPr>
            <w:rFonts w:ascii="Times New Roman" w:hAnsi="Times New Roman" w:cs="Times New Roman"/>
            <w:sz w:val="24"/>
            <w:szCs w:val="24"/>
          </w:rPr>
          <w:t>teabeva</w:t>
        </w:r>
      </w:ins>
      <w:ins w:id="7" w:author="Inge Mehide" w:date="2024-12-03T09:58:00Z">
        <w:r w:rsidR="008D0B07">
          <w:rPr>
            <w:rFonts w:ascii="Times New Roman" w:hAnsi="Times New Roman" w:cs="Times New Roman"/>
            <w:sz w:val="24"/>
            <w:szCs w:val="24"/>
          </w:rPr>
          <w:t xml:space="preserve">ldaja </w:t>
        </w:r>
      </w:ins>
      <w:commentRangeStart w:id="8"/>
      <w:r w:rsidRPr="11E6FD3E">
        <w:rPr>
          <w:rFonts w:ascii="Times New Roman" w:hAnsi="Times New Roman" w:cs="Times New Roman"/>
          <w:sz w:val="24"/>
          <w:szCs w:val="24"/>
        </w:rPr>
        <w:t>tegevusvaldkond</w:t>
      </w:r>
      <w:ins w:id="9" w:author="Inge Mehide" w:date="2024-12-03T09:58:00Z">
        <w:r w:rsidR="008D0B07">
          <w:rPr>
            <w:rFonts w:ascii="Times New Roman" w:hAnsi="Times New Roman" w:cs="Times New Roman"/>
            <w:sz w:val="24"/>
            <w:szCs w:val="24"/>
          </w:rPr>
          <w:t>a</w:t>
        </w:r>
      </w:ins>
      <w:del w:id="10" w:author="Inge Mehide" w:date="2024-12-03T09:58:00Z">
        <w:r w:rsidR="5AE9936B" w:rsidRPr="11E6FD3E" w:rsidDel="008D0B07">
          <w:rPr>
            <w:rFonts w:ascii="Times New Roman" w:hAnsi="Times New Roman" w:cs="Times New Roman"/>
            <w:sz w:val="24"/>
            <w:szCs w:val="24"/>
          </w:rPr>
          <w:delText>i</w:delText>
        </w:r>
      </w:del>
      <w:r w:rsidRPr="11E6FD3E">
        <w:rPr>
          <w:rFonts w:ascii="Times New Roman" w:hAnsi="Times New Roman" w:cs="Times New Roman"/>
          <w:sz w:val="24"/>
          <w:szCs w:val="24"/>
        </w:rPr>
        <w:t xml:space="preserve"> </w:t>
      </w:r>
      <w:commentRangeEnd w:id="8"/>
      <w:r w:rsidR="005D6CEF">
        <w:rPr>
          <w:rStyle w:val="Kommentaariviide"/>
        </w:rPr>
        <w:commentReference w:id="8"/>
      </w:r>
      <w:r w:rsidRPr="11E6FD3E">
        <w:rPr>
          <w:rFonts w:ascii="Times New Roman" w:hAnsi="Times New Roman" w:cs="Times New Roman"/>
          <w:sz w:val="24"/>
          <w:szCs w:val="24"/>
        </w:rPr>
        <w:t>ja üldkasutatavaid teenuseid puudutav</w:t>
      </w:r>
      <w:r w:rsidR="256C1D8B" w:rsidRPr="11E6FD3E">
        <w:rPr>
          <w:rFonts w:ascii="Times New Roman" w:hAnsi="Times New Roman" w:cs="Times New Roman"/>
          <w:sz w:val="24"/>
          <w:szCs w:val="24"/>
        </w:rPr>
        <w:t>ale</w:t>
      </w:r>
      <w:r w:rsidRPr="11E6FD3E">
        <w:rPr>
          <w:rFonts w:ascii="Times New Roman" w:hAnsi="Times New Roman" w:cs="Times New Roman"/>
          <w:sz w:val="24"/>
          <w:szCs w:val="24"/>
        </w:rPr>
        <w:t xml:space="preserve"> avalikkusele suunatud tea</w:t>
      </w:r>
      <w:r w:rsidR="5C8C6FCC" w:rsidRPr="11E6FD3E">
        <w:rPr>
          <w:rFonts w:ascii="Times New Roman" w:hAnsi="Times New Roman" w:cs="Times New Roman"/>
          <w:sz w:val="24"/>
          <w:szCs w:val="24"/>
        </w:rPr>
        <w:t>bele</w:t>
      </w:r>
      <w:ins w:id="11" w:author="Inge Mehide" w:date="2024-12-03T09:45:00Z">
        <w:r w:rsidR="005D6CEF">
          <w:rPr>
            <w:rFonts w:ascii="Times New Roman" w:hAnsi="Times New Roman" w:cs="Times New Roman"/>
            <w:sz w:val="24"/>
            <w:szCs w:val="24"/>
          </w:rPr>
          <w:t xml:space="preserve">, </w:t>
        </w:r>
      </w:ins>
      <w:del w:id="12" w:author="Inge Mehide" w:date="2024-12-03T09:45:00Z">
        <w:r w:rsidR="5C8C6FCC" w:rsidRPr="11E6FD3E" w:rsidDel="005D6CEF">
          <w:rPr>
            <w:rFonts w:ascii="Times New Roman" w:hAnsi="Times New Roman" w:cs="Times New Roman"/>
            <w:sz w:val="24"/>
            <w:szCs w:val="24"/>
          </w:rPr>
          <w:delText xml:space="preserve"> </w:delText>
        </w:r>
        <w:r w:rsidR="1BF59494" w:rsidRPr="11E6FD3E" w:rsidDel="005D6CEF">
          <w:rPr>
            <w:rFonts w:ascii="Times New Roman" w:hAnsi="Times New Roman" w:cs="Times New Roman"/>
            <w:sz w:val="24"/>
            <w:szCs w:val="24"/>
          </w:rPr>
          <w:delText>ning</w:delText>
        </w:r>
        <w:r w:rsidRPr="11E6FD3E" w:rsidDel="005D6CEF">
          <w:rPr>
            <w:rFonts w:ascii="Times New Roman" w:hAnsi="Times New Roman" w:cs="Times New Roman"/>
            <w:sz w:val="24"/>
            <w:szCs w:val="24"/>
          </w:rPr>
          <w:delText xml:space="preserve"> </w:delText>
        </w:r>
      </w:del>
      <w:del w:id="13" w:author="Inge Mehide" w:date="2024-12-02T10:44:00Z">
        <w:r w:rsidR="5CAC29D5" w:rsidRPr="11E6FD3E" w:rsidDel="00E73674">
          <w:rPr>
            <w:rFonts w:ascii="Times New Roman" w:hAnsi="Times New Roman" w:cs="Times New Roman"/>
            <w:sz w:val="24"/>
            <w:szCs w:val="24"/>
          </w:rPr>
          <w:delText xml:space="preserve">isikule </w:delText>
        </w:r>
      </w:del>
      <w:ins w:id="14" w:author="Inge Mehide" w:date="2024-12-02T10:44:00Z">
        <w:r w:rsidR="00E73674">
          <w:rPr>
            <w:rFonts w:ascii="Times New Roman" w:hAnsi="Times New Roman" w:cs="Times New Roman"/>
            <w:sz w:val="24"/>
            <w:szCs w:val="24"/>
          </w:rPr>
          <w:t>talle</w:t>
        </w:r>
        <w:r w:rsidR="00E73674" w:rsidRPr="11E6FD3E">
          <w:rPr>
            <w:rFonts w:ascii="Times New Roman" w:hAnsi="Times New Roman" w:cs="Times New Roman"/>
            <w:sz w:val="24"/>
            <w:szCs w:val="24"/>
          </w:rPr>
          <w:t xml:space="preserve"> </w:t>
        </w:r>
      </w:ins>
      <w:r w:rsidR="1BF59494" w:rsidRPr="11E6FD3E">
        <w:rPr>
          <w:rFonts w:ascii="Times New Roman" w:hAnsi="Times New Roman" w:cs="Times New Roman"/>
          <w:sz w:val="24"/>
          <w:szCs w:val="24"/>
        </w:rPr>
        <w:t>suunatud</w:t>
      </w:r>
      <w:r w:rsidR="7CCD19F8" w:rsidRPr="11E6FD3E">
        <w:rPr>
          <w:rFonts w:ascii="Times New Roman" w:hAnsi="Times New Roman" w:cs="Times New Roman"/>
          <w:sz w:val="24"/>
          <w:szCs w:val="24"/>
        </w:rPr>
        <w:t xml:space="preserve"> </w:t>
      </w:r>
      <w:r w:rsidR="7ACD40BC" w:rsidRPr="11E6FD3E">
        <w:rPr>
          <w:rFonts w:ascii="Times New Roman" w:hAnsi="Times New Roman" w:cs="Times New Roman"/>
          <w:sz w:val="24"/>
          <w:szCs w:val="24"/>
        </w:rPr>
        <w:t>isikustatud</w:t>
      </w:r>
      <w:r w:rsidR="0FF1ABB2" w:rsidRPr="11E6FD3E">
        <w:rPr>
          <w:rFonts w:ascii="Times New Roman" w:hAnsi="Times New Roman" w:cs="Times New Roman"/>
          <w:sz w:val="24"/>
          <w:szCs w:val="24"/>
        </w:rPr>
        <w:t xml:space="preserve"> tea</w:t>
      </w:r>
      <w:r w:rsidR="62BAB429" w:rsidRPr="11E6FD3E">
        <w:rPr>
          <w:rFonts w:ascii="Times New Roman" w:hAnsi="Times New Roman" w:cs="Times New Roman"/>
          <w:sz w:val="24"/>
          <w:szCs w:val="24"/>
        </w:rPr>
        <w:t>bel</w:t>
      </w:r>
      <w:r w:rsidR="0FF1ABB2" w:rsidRPr="11E6FD3E">
        <w:rPr>
          <w:rFonts w:ascii="Times New Roman" w:hAnsi="Times New Roman" w:cs="Times New Roman"/>
          <w:sz w:val="24"/>
          <w:szCs w:val="24"/>
        </w:rPr>
        <w:t>e</w:t>
      </w:r>
      <w:ins w:id="15" w:author="Inge Mehide" w:date="2024-12-03T09:46:00Z">
        <w:r w:rsidR="005D6CEF">
          <w:rPr>
            <w:rFonts w:ascii="Times New Roman" w:hAnsi="Times New Roman" w:cs="Times New Roman"/>
            <w:sz w:val="24"/>
            <w:szCs w:val="24"/>
          </w:rPr>
          <w:t xml:space="preserve">, </w:t>
        </w:r>
      </w:ins>
      <w:ins w:id="16" w:author="Inge Mehide" w:date="2024-12-03T10:02:00Z">
        <w:r w:rsidR="008D0B07" w:rsidRPr="11E6FD3E">
          <w:rPr>
            <w:rFonts w:ascii="Times New Roman" w:hAnsi="Times New Roman" w:cs="Times New Roman"/>
            <w:sz w:val="24"/>
            <w:szCs w:val="24"/>
          </w:rPr>
          <w:t>taaskasutatavale teabele</w:t>
        </w:r>
      </w:ins>
      <w:r w:rsidR="62BAB429" w:rsidRPr="11E6FD3E">
        <w:rPr>
          <w:rFonts w:ascii="Times New Roman" w:hAnsi="Times New Roman" w:cs="Times New Roman"/>
          <w:sz w:val="24"/>
          <w:szCs w:val="24"/>
        </w:rPr>
        <w:t>,</w:t>
      </w:r>
      <w:ins w:id="17" w:author="Inge Mehide" w:date="2024-12-03T10:20:00Z">
        <w:r w:rsidR="000E5F85">
          <w:rPr>
            <w:rFonts w:ascii="Times New Roman" w:hAnsi="Times New Roman" w:cs="Times New Roman"/>
            <w:sz w:val="24"/>
            <w:szCs w:val="24"/>
          </w:rPr>
          <w:t xml:space="preserve"> </w:t>
        </w:r>
      </w:ins>
      <w:del w:id="18" w:author="Inge Mehide" w:date="2024-12-03T09:46:00Z">
        <w:r w:rsidR="62BAB429" w:rsidRPr="11E6FD3E" w:rsidDel="005D6CEF">
          <w:rPr>
            <w:rFonts w:ascii="Times New Roman" w:hAnsi="Times New Roman" w:cs="Times New Roman"/>
            <w:sz w:val="24"/>
            <w:szCs w:val="24"/>
          </w:rPr>
          <w:delText xml:space="preserve"> </w:delText>
        </w:r>
      </w:del>
      <w:commentRangeStart w:id="19"/>
      <w:del w:id="20" w:author="Inge Mehide" w:date="2024-12-03T09:35:00Z">
        <w:r w:rsidR="62BAB429" w:rsidRPr="11E6FD3E" w:rsidDel="0085792D">
          <w:rPr>
            <w:rFonts w:ascii="Times New Roman" w:hAnsi="Times New Roman" w:cs="Times New Roman"/>
            <w:sz w:val="24"/>
            <w:szCs w:val="24"/>
          </w:rPr>
          <w:delText>e</w:delText>
        </w:r>
      </w:del>
      <w:del w:id="21" w:author="Inge Mehide" w:date="2024-12-03T09:42:00Z">
        <w:r w:rsidR="62BAB429" w:rsidRPr="11E6FD3E" w:rsidDel="0085792D">
          <w:rPr>
            <w:rFonts w:ascii="Times New Roman" w:hAnsi="Times New Roman" w:cs="Times New Roman"/>
            <w:sz w:val="24"/>
            <w:szCs w:val="24"/>
          </w:rPr>
          <w:delText>esmär</w:delText>
        </w:r>
      </w:del>
      <w:del w:id="22" w:author="Inge Mehide" w:date="2024-12-03T09:35:00Z">
        <w:r w:rsidR="62BAB429" w:rsidRPr="11E6FD3E" w:rsidDel="0085792D">
          <w:rPr>
            <w:rFonts w:ascii="Times New Roman" w:hAnsi="Times New Roman" w:cs="Times New Roman"/>
            <w:sz w:val="24"/>
            <w:szCs w:val="24"/>
          </w:rPr>
          <w:delText>giga</w:delText>
        </w:r>
      </w:del>
      <w:commentRangeEnd w:id="19"/>
      <w:r w:rsidR="000E5F85">
        <w:rPr>
          <w:rStyle w:val="Kommentaariviide"/>
        </w:rPr>
        <w:commentReference w:id="19"/>
      </w:r>
      <w:del w:id="23" w:author="Inge Mehide" w:date="2024-12-03T09:42:00Z">
        <w:r w:rsidR="62BAB429" w:rsidRPr="11E6FD3E" w:rsidDel="0085792D">
          <w:rPr>
            <w:rFonts w:ascii="Times New Roman" w:hAnsi="Times New Roman" w:cs="Times New Roman"/>
            <w:sz w:val="24"/>
            <w:szCs w:val="24"/>
          </w:rPr>
          <w:delText xml:space="preserve"> </w:delText>
        </w:r>
      </w:del>
      <w:del w:id="24" w:author="Inge Mehide" w:date="2024-12-03T09:39:00Z">
        <w:r w:rsidR="62BAB429" w:rsidRPr="11E6FD3E" w:rsidDel="0085792D">
          <w:rPr>
            <w:rFonts w:ascii="Times New Roman" w:hAnsi="Times New Roman" w:cs="Times New Roman"/>
            <w:sz w:val="24"/>
            <w:szCs w:val="24"/>
          </w:rPr>
          <w:delText>saada</w:delText>
        </w:r>
        <w:r w:rsidR="0018101A" w:rsidDel="0085792D">
          <w:rPr>
            <w:rFonts w:ascii="Times New Roman" w:hAnsi="Times New Roman" w:cs="Times New Roman"/>
            <w:sz w:val="24"/>
            <w:szCs w:val="24"/>
          </w:rPr>
          <w:delText xml:space="preserve"> </w:delText>
        </w:r>
      </w:del>
      <w:del w:id="25" w:author="Inge Mehide" w:date="2024-12-03T09:42:00Z">
        <w:r w:rsidR="008E6E44" w:rsidDel="0085792D">
          <w:rPr>
            <w:rFonts w:ascii="Times New Roman" w:hAnsi="Times New Roman" w:cs="Times New Roman"/>
            <w:sz w:val="24"/>
            <w:szCs w:val="24"/>
          </w:rPr>
          <w:delText xml:space="preserve">ülevaade </w:delText>
        </w:r>
      </w:del>
      <w:del w:id="26" w:author="Inge Mehide" w:date="2024-12-03T09:18:00Z">
        <w:r w:rsidR="0018101A" w:rsidDel="00695A88">
          <w:rPr>
            <w:rFonts w:ascii="Times New Roman" w:hAnsi="Times New Roman" w:cs="Times New Roman"/>
            <w:sz w:val="24"/>
            <w:szCs w:val="24"/>
          </w:rPr>
          <w:delText>teabevaldaja</w:delText>
        </w:r>
      </w:del>
      <w:del w:id="27" w:author="Inge Mehide" w:date="2024-12-03T09:17:00Z">
        <w:r w:rsidR="0018101A" w:rsidDel="00695A88">
          <w:rPr>
            <w:rFonts w:ascii="Times New Roman" w:hAnsi="Times New Roman" w:cs="Times New Roman"/>
            <w:sz w:val="24"/>
            <w:szCs w:val="24"/>
          </w:rPr>
          <w:delText xml:space="preserve"> poo</w:delText>
        </w:r>
      </w:del>
      <w:del w:id="28" w:author="Inge Mehide" w:date="2024-12-03T09:18:00Z">
        <w:r w:rsidR="0018101A" w:rsidDel="00695A88">
          <w:rPr>
            <w:rFonts w:ascii="Times New Roman" w:hAnsi="Times New Roman" w:cs="Times New Roman"/>
            <w:sz w:val="24"/>
            <w:szCs w:val="24"/>
          </w:rPr>
          <w:delText>lt antud</w:delText>
        </w:r>
        <w:r w:rsidR="62BAB429" w:rsidRPr="11E6FD3E" w:rsidDel="00695A88">
          <w:rPr>
            <w:rFonts w:ascii="Times New Roman" w:hAnsi="Times New Roman" w:cs="Times New Roman"/>
            <w:sz w:val="24"/>
            <w:szCs w:val="24"/>
          </w:rPr>
          <w:delText xml:space="preserve"> </w:delText>
        </w:r>
      </w:del>
      <w:del w:id="29" w:author="Inge Mehide" w:date="2024-12-03T09:31:00Z">
        <w:r w:rsidR="75E20191" w:rsidRPr="11E6FD3E" w:rsidDel="00883982">
          <w:rPr>
            <w:rFonts w:ascii="Times New Roman" w:hAnsi="Times New Roman" w:cs="Times New Roman"/>
            <w:sz w:val="24"/>
            <w:szCs w:val="24"/>
          </w:rPr>
          <w:delText xml:space="preserve"> </w:delText>
        </w:r>
      </w:del>
      <w:del w:id="30" w:author="Inge Mehide" w:date="2024-12-03T09:42:00Z">
        <w:r w:rsidR="0789E1DA" w:rsidRPr="11E6FD3E" w:rsidDel="0085792D">
          <w:rPr>
            <w:rFonts w:ascii="Times New Roman" w:hAnsi="Times New Roman" w:cs="Times New Roman"/>
            <w:sz w:val="24"/>
            <w:szCs w:val="24"/>
          </w:rPr>
          <w:delText>valdkonnaga seotud</w:delText>
        </w:r>
        <w:r w:rsidR="62BAB429" w:rsidRPr="11E6FD3E" w:rsidDel="0085792D">
          <w:rPr>
            <w:rFonts w:ascii="Times New Roman" w:hAnsi="Times New Roman" w:cs="Times New Roman"/>
            <w:sz w:val="24"/>
            <w:szCs w:val="24"/>
          </w:rPr>
          <w:delText xml:space="preserve"> õigustest</w:delText>
        </w:r>
        <w:r w:rsidR="465F6592" w:rsidRPr="11E6FD3E" w:rsidDel="0085792D">
          <w:rPr>
            <w:rFonts w:ascii="Times New Roman" w:hAnsi="Times New Roman" w:cs="Times New Roman"/>
            <w:sz w:val="24"/>
            <w:szCs w:val="24"/>
          </w:rPr>
          <w:delText xml:space="preserve">, </w:delText>
        </w:r>
        <w:r w:rsidR="62BAB429" w:rsidRPr="11E6FD3E" w:rsidDel="0085792D">
          <w:rPr>
            <w:rFonts w:ascii="Times New Roman" w:hAnsi="Times New Roman" w:cs="Times New Roman"/>
            <w:sz w:val="24"/>
            <w:szCs w:val="24"/>
          </w:rPr>
          <w:delText>kohustustest</w:delText>
        </w:r>
        <w:r w:rsidR="6CEA5067" w:rsidRPr="11E6FD3E" w:rsidDel="0085792D">
          <w:rPr>
            <w:rFonts w:ascii="Times New Roman" w:hAnsi="Times New Roman" w:cs="Times New Roman"/>
            <w:sz w:val="24"/>
            <w:szCs w:val="24"/>
          </w:rPr>
          <w:delText xml:space="preserve"> ja </w:delText>
        </w:r>
      </w:del>
      <w:del w:id="31" w:author="Inge Mehide" w:date="2024-12-02T10:59:00Z">
        <w:r w:rsidR="6CEA5067" w:rsidRPr="11E6FD3E" w:rsidDel="002861F9">
          <w:rPr>
            <w:rFonts w:ascii="Times New Roman" w:hAnsi="Times New Roman" w:cs="Times New Roman"/>
            <w:sz w:val="24"/>
            <w:szCs w:val="24"/>
          </w:rPr>
          <w:delText xml:space="preserve">käimasolevatest </w:delText>
        </w:r>
      </w:del>
      <w:del w:id="32" w:author="Inge Mehide" w:date="2024-12-03T09:42:00Z">
        <w:r w:rsidR="6CEA5067" w:rsidRPr="11E6FD3E" w:rsidDel="0085792D">
          <w:rPr>
            <w:rFonts w:ascii="Times New Roman" w:hAnsi="Times New Roman" w:cs="Times New Roman"/>
            <w:sz w:val="24"/>
            <w:szCs w:val="24"/>
          </w:rPr>
          <w:delText>menetluseseisu</w:delText>
        </w:r>
      </w:del>
      <w:del w:id="33" w:author="Inge Mehide" w:date="2024-12-03T09:20:00Z">
        <w:r w:rsidR="6CEA5067" w:rsidRPr="11E6FD3E" w:rsidDel="00695A88">
          <w:rPr>
            <w:rFonts w:ascii="Times New Roman" w:hAnsi="Times New Roman" w:cs="Times New Roman"/>
            <w:sz w:val="24"/>
            <w:szCs w:val="24"/>
          </w:rPr>
          <w:delText>de</w:delText>
        </w:r>
      </w:del>
      <w:del w:id="34" w:author="Inge Mehide" w:date="2024-12-03T09:42:00Z">
        <w:r w:rsidR="6CEA5067" w:rsidRPr="11E6FD3E" w:rsidDel="0085792D">
          <w:rPr>
            <w:rFonts w:ascii="Times New Roman" w:hAnsi="Times New Roman" w:cs="Times New Roman"/>
            <w:sz w:val="24"/>
            <w:szCs w:val="24"/>
          </w:rPr>
          <w:delText>st</w:delText>
        </w:r>
        <w:r w:rsidR="0FF1ABB2" w:rsidRPr="11E6FD3E" w:rsidDel="0085792D">
          <w:rPr>
            <w:rFonts w:ascii="Times New Roman" w:hAnsi="Times New Roman" w:cs="Times New Roman"/>
            <w:sz w:val="24"/>
            <w:szCs w:val="24"/>
          </w:rPr>
          <w:delText>.</w:delText>
        </w:r>
        <w:r w:rsidR="310CA4A3" w:rsidRPr="11E6FD3E" w:rsidDel="0085792D">
          <w:rPr>
            <w:rFonts w:ascii="Times New Roman" w:hAnsi="Times New Roman" w:cs="Times New Roman"/>
            <w:sz w:val="24"/>
            <w:szCs w:val="24"/>
          </w:rPr>
          <w:delText xml:space="preserve"> </w:delText>
        </w:r>
      </w:del>
      <w:del w:id="35" w:author="Inge Mehide" w:date="2024-12-03T09:46:00Z">
        <w:r w:rsidR="310CA4A3" w:rsidRPr="11E6FD3E" w:rsidDel="005D6CEF">
          <w:rPr>
            <w:rFonts w:ascii="Times New Roman" w:hAnsi="Times New Roman" w:cs="Times New Roman"/>
            <w:sz w:val="24"/>
            <w:szCs w:val="24"/>
          </w:rPr>
          <w:delText xml:space="preserve">Lisaks </w:delText>
        </w:r>
      </w:del>
      <w:del w:id="36" w:author="Inge Mehide" w:date="2024-12-02T11:09:00Z">
        <w:r w:rsidR="310CA4A3" w:rsidRPr="11E6FD3E" w:rsidDel="00C804A6">
          <w:rPr>
            <w:rFonts w:ascii="Times New Roman" w:hAnsi="Times New Roman" w:cs="Times New Roman"/>
            <w:sz w:val="24"/>
            <w:szCs w:val="24"/>
          </w:rPr>
          <w:delText>võimaldatakse</w:delText>
        </w:r>
        <w:r w:rsidR="5660837C" w:rsidRPr="11E6FD3E" w:rsidDel="00C804A6">
          <w:rPr>
            <w:rFonts w:ascii="Times New Roman" w:hAnsi="Times New Roman" w:cs="Times New Roman"/>
            <w:sz w:val="24"/>
            <w:szCs w:val="24"/>
          </w:rPr>
          <w:delText xml:space="preserve"> </w:delText>
        </w:r>
      </w:del>
      <w:del w:id="37" w:author="Inge Mehide" w:date="2024-12-03T09:46:00Z">
        <w:r w:rsidR="1E2711E4" w:rsidRPr="11E6FD3E" w:rsidDel="005D6CEF">
          <w:rPr>
            <w:rFonts w:ascii="Times New Roman" w:hAnsi="Times New Roman" w:cs="Times New Roman"/>
            <w:sz w:val="24"/>
            <w:szCs w:val="24"/>
          </w:rPr>
          <w:delText>Eesti</w:delText>
        </w:r>
        <w:r w:rsidR="7ACD40BC" w:rsidRPr="11E6FD3E" w:rsidDel="005D6CEF">
          <w:rPr>
            <w:rFonts w:ascii="Times New Roman" w:hAnsi="Times New Roman" w:cs="Times New Roman"/>
            <w:sz w:val="24"/>
            <w:szCs w:val="24"/>
          </w:rPr>
          <w:delText xml:space="preserve"> </w:delText>
        </w:r>
        <w:r w:rsidR="1E2711E4" w:rsidRPr="11E6FD3E" w:rsidDel="005D6CEF">
          <w:rPr>
            <w:rFonts w:ascii="Times New Roman" w:hAnsi="Times New Roman" w:cs="Times New Roman"/>
            <w:sz w:val="24"/>
            <w:szCs w:val="24"/>
          </w:rPr>
          <w:delText>teabevärava</w:delText>
        </w:r>
      </w:del>
      <w:del w:id="38" w:author="Inge Mehide" w:date="2024-12-02T11:09:00Z">
        <w:r w:rsidR="1E2711E4" w:rsidRPr="11E6FD3E" w:rsidDel="00C804A6">
          <w:rPr>
            <w:rFonts w:ascii="Times New Roman" w:hAnsi="Times New Roman" w:cs="Times New Roman"/>
            <w:sz w:val="24"/>
            <w:szCs w:val="24"/>
          </w:rPr>
          <w:delText>ga</w:delText>
        </w:r>
      </w:del>
      <w:del w:id="39" w:author="Inge Mehide" w:date="2024-12-03T09:46:00Z">
        <w:r w:rsidR="1E2711E4" w:rsidRPr="11E6FD3E" w:rsidDel="005D6CEF">
          <w:rPr>
            <w:rFonts w:ascii="Times New Roman" w:hAnsi="Times New Roman" w:cs="Times New Roman"/>
            <w:sz w:val="24"/>
            <w:szCs w:val="24"/>
          </w:rPr>
          <w:delText xml:space="preserve"> </w:delText>
        </w:r>
      </w:del>
      <w:del w:id="40" w:author="Inge Mehide" w:date="2024-12-02T11:10:00Z">
        <w:r w:rsidRPr="11E6FD3E" w:rsidDel="00C804A6">
          <w:rPr>
            <w:rFonts w:ascii="Times New Roman" w:hAnsi="Times New Roman" w:cs="Times New Roman"/>
            <w:sz w:val="24"/>
            <w:szCs w:val="24"/>
          </w:rPr>
          <w:delText xml:space="preserve">juurdepääs </w:delText>
        </w:r>
      </w:del>
      <w:commentRangeStart w:id="41"/>
      <w:del w:id="42" w:author="Inge Mehide" w:date="2024-12-03T09:55:00Z">
        <w:r w:rsidRPr="11E6FD3E" w:rsidDel="008D0B07">
          <w:rPr>
            <w:rFonts w:ascii="Times New Roman" w:hAnsi="Times New Roman" w:cs="Times New Roman"/>
            <w:sz w:val="24"/>
            <w:szCs w:val="24"/>
          </w:rPr>
          <w:delText>elektroonilis</w:delText>
        </w:r>
        <w:r w:rsidR="39753FCC" w:rsidRPr="11E6FD3E" w:rsidDel="008D0B07">
          <w:rPr>
            <w:rFonts w:ascii="Times New Roman" w:hAnsi="Times New Roman" w:cs="Times New Roman"/>
            <w:sz w:val="24"/>
            <w:szCs w:val="24"/>
          </w:rPr>
          <w:delText>t</w:delText>
        </w:r>
        <w:r w:rsidRPr="11E6FD3E" w:rsidDel="008D0B07">
          <w:rPr>
            <w:rFonts w:ascii="Times New Roman" w:hAnsi="Times New Roman" w:cs="Times New Roman"/>
            <w:sz w:val="24"/>
            <w:szCs w:val="24"/>
          </w:rPr>
          <w:delText>ele</w:delText>
        </w:r>
      </w:del>
      <w:del w:id="43" w:author="Inge Mehide" w:date="2024-12-03T10:01:00Z">
        <w:r w:rsidRPr="11E6FD3E" w:rsidDel="008D0B07">
          <w:rPr>
            <w:rFonts w:ascii="Times New Roman" w:hAnsi="Times New Roman" w:cs="Times New Roman"/>
            <w:sz w:val="24"/>
            <w:szCs w:val="24"/>
          </w:rPr>
          <w:delText xml:space="preserve"> </w:delText>
        </w:r>
      </w:del>
      <w:commentRangeEnd w:id="41"/>
      <w:r w:rsidR="00883982">
        <w:rPr>
          <w:rStyle w:val="Kommentaariviide"/>
        </w:rPr>
        <w:commentReference w:id="41"/>
      </w:r>
      <w:r w:rsidR="4E2556A9" w:rsidRPr="11E6FD3E">
        <w:rPr>
          <w:rFonts w:ascii="Times New Roman" w:hAnsi="Times New Roman" w:cs="Times New Roman"/>
          <w:sz w:val="24"/>
          <w:szCs w:val="24"/>
        </w:rPr>
        <w:t xml:space="preserve">otsestele avalikele </w:t>
      </w:r>
      <w:ins w:id="44" w:author="Inge Mehide" w:date="2024-12-03T09:55:00Z">
        <w:r w:rsidR="008D0B07">
          <w:rPr>
            <w:rFonts w:ascii="Times New Roman" w:hAnsi="Times New Roman" w:cs="Times New Roman"/>
            <w:sz w:val="24"/>
            <w:szCs w:val="24"/>
          </w:rPr>
          <w:t>e-</w:t>
        </w:r>
      </w:ins>
      <w:r w:rsidRPr="11E6FD3E">
        <w:rPr>
          <w:rFonts w:ascii="Times New Roman" w:hAnsi="Times New Roman" w:cs="Times New Roman"/>
          <w:sz w:val="24"/>
          <w:szCs w:val="24"/>
        </w:rPr>
        <w:t>teenus</w:t>
      </w:r>
      <w:r w:rsidR="5660837C" w:rsidRPr="11E6FD3E">
        <w:rPr>
          <w:rFonts w:ascii="Times New Roman" w:hAnsi="Times New Roman" w:cs="Times New Roman"/>
          <w:sz w:val="24"/>
          <w:szCs w:val="24"/>
        </w:rPr>
        <w:t>t</w:t>
      </w:r>
      <w:r w:rsidRPr="11E6FD3E">
        <w:rPr>
          <w:rFonts w:ascii="Times New Roman" w:hAnsi="Times New Roman" w:cs="Times New Roman"/>
          <w:sz w:val="24"/>
          <w:szCs w:val="24"/>
        </w:rPr>
        <w:t>ele</w:t>
      </w:r>
      <w:del w:id="45" w:author="Inge Mehide" w:date="2024-12-03T10:02:00Z">
        <w:r w:rsidR="36AE8F90" w:rsidRPr="11E6FD3E" w:rsidDel="008D0B07">
          <w:rPr>
            <w:rFonts w:ascii="Times New Roman" w:hAnsi="Times New Roman" w:cs="Times New Roman"/>
            <w:sz w:val="24"/>
            <w:szCs w:val="24"/>
          </w:rPr>
          <w:delText>,</w:delText>
        </w:r>
      </w:del>
      <w:r w:rsidR="36AE8F90" w:rsidRPr="11E6FD3E">
        <w:rPr>
          <w:rFonts w:ascii="Times New Roman" w:hAnsi="Times New Roman" w:cs="Times New Roman"/>
          <w:sz w:val="24"/>
          <w:szCs w:val="24"/>
        </w:rPr>
        <w:t xml:space="preserve"> </w:t>
      </w:r>
      <w:del w:id="46" w:author="Inge Mehide" w:date="2024-12-03T10:02:00Z">
        <w:r w:rsidRPr="11E6FD3E" w:rsidDel="008D0B07">
          <w:rPr>
            <w:rFonts w:ascii="Times New Roman" w:hAnsi="Times New Roman" w:cs="Times New Roman"/>
            <w:sz w:val="24"/>
            <w:szCs w:val="24"/>
          </w:rPr>
          <w:delText>taaskasutatavale teabele</w:delText>
        </w:r>
        <w:r w:rsidR="7C41FD6B" w:rsidRPr="11E6FD3E" w:rsidDel="008D0B07">
          <w:rPr>
            <w:rFonts w:ascii="Times New Roman" w:hAnsi="Times New Roman" w:cs="Times New Roman"/>
            <w:sz w:val="24"/>
            <w:szCs w:val="24"/>
          </w:rPr>
          <w:delText xml:space="preserve"> </w:delText>
        </w:r>
      </w:del>
      <w:r w:rsidR="7C41FD6B" w:rsidRPr="11E6FD3E">
        <w:rPr>
          <w:rFonts w:ascii="Times New Roman" w:hAnsi="Times New Roman" w:cs="Times New Roman"/>
          <w:sz w:val="24"/>
          <w:szCs w:val="24"/>
        </w:rPr>
        <w:t xml:space="preserve">ja </w:t>
      </w:r>
      <w:commentRangeStart w:id="47"/>
      <w:r w:rsidR="3F58BFDC" w:rsidRPr="11E6FD3E">
        <w:rPr>
          <w:rFonts w:ascii="Times New Roman" w:hAnsi="Times New Roman" w:cs="Times New Roman"/>
          <w:sz w:val="24"/>
          <w:szCs w:val="24"/>
        </w:rPr>
        <w:t xml:space="preserve">neid </w:t>
      </w:r>
      <w:commentRangeEnd w:id="47"/>
      <w:r w:rsidR="00A1711F">
        <w:rPr>
          <w:rStyle w:val="Kommentaariviide"/>
        </w:rPr>
        <w:commentReference w:id="47"/>
      </w:r>
      <w:r w:rsidR="3F58BFDC" w:rsidRPr="11E6FD3E">
        <w:rPr>
          <w:rFonts w:ascii="Times New Roman" w:hAnsi="Times New Roman" w:cs="Times New Roman"/>
          <w:sz w:val="24"/>
          <w:szCs w:val="24"/>
        </w:rPr>
        <w:t>toetavatele</w:t>
      </w:r>
      <w:r w:rsidR="7C41FD6B" w:rsidRPr="11E6FD3E">
        <w:rPr>
          <w:rFonts w:ascii="Times New Roman" w:hAnsi="Times New Roman" w:cs="Times New Roman"/>
          <w:sz w:val="24"/>
          <w:szCs w:val="24"/>
        </w:rPr>
        <w:t xml:space="preserve"> tugiteenustele</w:t>
      </w:r>
      <w:ins w:id="48" w:author="Inge Mehide" w:date="2024-12-03T09:42:00Z">
        <w:r w:rsidR="0085792D">
          <w:rPr>
            <w:rFonts w:ascii="Times New Roman" w:hAnsi="Times New Roman" w:cs="Times New Roman"/>
            <w:sz w:val="24"/>
            <w:szCs w:val="24"/>
          </w:rPr>
          <w:t>.</w:t>
        </w:r>
      </w:ins>
      <w:ins w:id="49" w:author="Inge Mehide" w:date="2024-12-03T09:27:00Z">
        <w:r w:rsidR="00883982">
          <w:rPr>
            <w:rFonts w:ascii="Times New Roman" w:hAnsi="Times New Roman" w:cs="Times New Roman"/>
            <w:sz w:val="24"/>
            <w:szCs w:val="24"/>
          </w:rPr>
          <w:t xml:space="preserve"> </w:t>
        </w:r>
      </w:ins>
      <w:ins w:id="50" w:author="Inge Mehide" w:date="2024-12-03T09:42:00Z">
        <w:r w:rsidR="0085792D">
          <w:rPr>
            <w:rFonts w:ascii="Times New Roman" w:hAnsi="Times New Roman" w:cs="Times New Roman"/>
            <w:sz w:val="24"/>
            <w:szCs w:val="24"/>
          </w:rPr>
          <w:t>Eesti teabevärava e</w:t>
        </w:r>
        <w:r w:rsidR="0085792D" w:rsidRPr="11E6FD3E">
          <w:rPr>
            <w:rFonts w:ascii="Times New Roman" w:hAnsi="Times New Roman" w:cs="Times New Roman"/>
            <w:sz w:val="24"/>
            <w:szCs w:val="24"/>
          </w:rPr>
          <w:t>esmär</w:t>
        </w:r>
        <w:r w:rsidR="0085792D">
          <w:rPr>
            <w:rFonts w:ascii="Times New Roman" w:hAnsi="Times New Roman" w:cs="Times New Roman"/>
            <w:sz w:val="24"/>
            <w:szCs w:val="24"/>
          </w:rPr>
          <w:t>k</w:t>
        </w:r>
        <w:r w:rsidR="0085792D" w:rsidRPr="11E6FD3E">
          <w:rPr>
            <w:rFonts w:ascii="Times New Roman" w:hAnsi="Times New Roman" w:cs="Times New Roman"/>
            <w:sz w:val="24"/>
            <w:szCs w:val="24"/>
          </w:rPr>
          <w:t xml:space="preserve"> </w:t>
        </w:r>
        <w:r w:rsidR="0085792D">
          <w:rPr>
            <w:rFonts w:ascii="Times New Roman" w:hAnsi="Times New Roman" w:cs="Times New Roman"/>
            <w:sz w:val="24"/>
            <w:szCs w:val="24"/>
          </w:rPr>
          <w:t xml:space="preserve">on </w:t>
        </w:r>
      </w:ins>
      <w:ins w:id="51" w:author="Inge Mehide" w:date="2024-12-03T09:59:00Z">
        <w:r w:rsidR="008D0B07">
          <w:rPr>
            <w:rFonts w:ascii="Times New Roman" w:hAnsi="Times New Roman" w:cs="Times New Roman"/>
            <w:sz w:val="24"/>
            <w:szCs w:val="24"/>
          </w:rPr>
          <w:t>võimaldada isikul saada</w:t>
        </w:r>
      </w:ins>
      <w:ins w:id="52" w:author="Inge Mehide" w:date="2024-12-03T09:56:00Z">
        <w:r w:rsidR="008D0B07">
          <w:rPr>
            <w:rFonts w:ascii="Times New Roman" w:hAnsi="Times New Roman" w:cs="Times New Roman"/>
            <w:sz w:val="24"/>
            <w:szCs w:val="24"/>
          </w:rPr>
          <w:t xml:space="preserve"> teabevaldajalt</w:t>
        </w:r>
      </w:ins>
      <w:ins w:id="53" w:author="Inge Mehide" w:date="2024-12-03T09:42:00Z">
        <w:r w:rsidR="0085792D">
          <w:rPr>
            <w:rFonts w:ascii="Times New Roman" w:hAnsi="Times New Roman" w:cs="Times New Roman"/>
            <w:sz w:val="24"/>
            <w:szCs w:val="24"/>
          </w:rPr>
          <w:t xml:space="preserve"> ülevaade </w:t>
        </w:r>
      </w:ins>
      <w:ins w:id="54" w:author="Inge Mehide" w:date="2024-12-03T09:55:00Z">
        <w:r w:rsidR="008D0B07">
          <w:rPr>
            <w:rFonts w:ascii="Times New Roman" w:hAnsi="Times New Roman" w:cs="Times New Roman"/>
            <w:sz w:val="24"/>
            <w:szCs w:val="24"/>
          </w:rPr>
          <w:t>tegevus</w:t>
        </w:r>
      </w:ins>
      <w:ins w:id="55" w:author="Inge Mehide" w:date="2024-12-03T09:42:00Z">
        <w:r w:rsidR="0085792D" w:rsidRPr="11E6FD3E">
          <w:rPr>
            <w:rFonts w:ascii="Times New Roman" w:hAnsi="Times New Roman" w:cs="Times New Roman"/>
            <w:sz w:val="24"/>
            <w:szCs w:val="24"/>
          </w:rPr>
          <w:t xml:space="preserve">valdkonnaga seotud õigustest, kohustustest ja </w:t>
        </w:r>
        <w:r w:rsidR="0085792D">
          <w:rPr>
            <w:rFonts w:ascii="Times New Roman" w:hAnsi="Times New Roman" w:cs="Times New Roman"/>
            <w:sz w:val="24"/>
            <w:szCs w:val="24"/>
          </w:rPr>
          <w:t>alustatud</w:t>
        </w:r>
        <w:r w:rsidR="0085792D" w:rsidRPr="11E6FD3E">
          <w:rPr>
            <w:rFonts w:ascii="Times New Roman" w:hAnsi="Times New Roman" w:cs="Times New Roman"/>
            <w:sz w:val="24"/>
            <w:szCs w:val="24"/>
          </w:rPr>
          <w:t xml:space="preserve"> menetlus</w:t>
        </w:r>
        <w:r w:rsidR="0085792D">
          <w:rPr>
            <w:rFonts w:ascii="Times New Roman" w:hAnsi="Times New Roman" w:cs="Times New Roman"/>
            <w:sz w:val="24"/>
            <w:szCs w:val="24"/>
          </w:rPr>
          <w:t>t</w:t>
        </w:r>
        <w:r w:rsidR="0085792D" w:rsidRPr="11E6FD3E">
          <w:rPr>
            <w:rFonts w:ascii="Times New Roman" w:hAnsi="Times New Roman" w:cs="Times New Roman"/>
            <w:sz w:val="24"/>
            <w:szCs w:val="24"/>
          </w:rPr>
          <w:t>e</w:t>
        </w:r>
        <w:r w:rsidR="0085792D">
          <w:rPr>
            <w:rFonts w:ascii="Times New Roman" w:hAnsi="Times New Roman" w:cs="Times New Roman"/>
            <w:sz w:val="24"/>
            <w:szCs w:val="24"/>
          </w:rPr>
          <w:t xml:space="preserve"> </w:t>
        </w:r>
        <w:r w:rsidR="0085792D" w:rsidRPr="11E6FD3E">
          <w:rPr>
            <w:rFonts w:ascii="Times New Roman" w:hAnsi="Times New Roman" w:cs="Times New Roman"/>
            <w:sz w:val="24"/>
            <w:szCs w:val="24"/>
          </w:rPr>
          <w:t>seisust</w:t>
        </w:r>
      </w:ins>
      <w:ins w:id="56" w:author="Inge Mehide" w:date="2024-12-03T09:43:00Z">
        <w:r w:rsidR="0085792D">
          <w:rPr>
            <w:rFonts w:ascii="Times New Roman" w:hAnsi="Times New Roman" w:cs="Times New Roman"/>
            <w:sz w:val="24"/>
            <w:szCs w:val="24"/>
          </w:rPr>
          <w:t xml:space="preserve"> ning </w:t>
        </w:r>
      </w:ins>
      <w:del w:id="57" w:author="Inge Mehide" w:date="2024-12-02T12:55:00Z">
        <w:r w:rsidR="3D279DBB" w:rsidRPr="11E6FD3E" w:rsidDel="00EE7D76">
          <w:rPr>
            <w:rFonts w:ascii="Times New Roman" w:hAnsi="Times New Roman" w:cs="Times New Roman"/>
            <w:sz w:val="24"/>
            <w:szCs w:val="24"/>
          </w:rPr>
          <w:delText>,</w:delText>
        </w:r>
      </w:del>
      <w:del w:id="58" w:author="Inge Mehide" w:date="2024-12-02T13:02:00Z">
        <w:r w:rsidR="3D279DBB" w:rsidRPr="11E6FD3E" w:rsidDel="00EE7D76">
          <w:rPr>
            <w:rFonts w:ascii="Times New Roman" w:hAnsi="Times New Roman" w:cs="Times New Roman"/>
            <w:sz w:val="24"/>
            <w:szCs w:val="24"/>
          </w:rPr>
          <w:delText xml:space="preserve"> </w:delText>
        </w:r>
      </w:del>
      <w:del w:id="59" w:author="Inge Mehide" w:date="2024-12-03T09:43:00Z">
        <w:r w:rsidR="3D279DBB" w:rsidRPr="11E6FD3E" w:rsidDel="0085792D">
          <w:rPr>
            <w:rFonts w:ascii="Times New Roman" w:hAnsi="Times New Roman" w:cs="Times New Roman"/>
            <w:sz w:val="24"/>
            <w:szCs w:val="24"/>
          </w:rPr>
          <w:delText>eesmärgiga</w:delText>
        </w:r>
        <w:r w:rsidR="0C4DE25F" w:rsidRPr="11E6FD3E" w:rsidDel="0085792D">
          <w:rPr>
            <w:rFonts w:ascii="Times New Roman" w:hAnsi="Times New Roman" w:cs="Times New Roman"/>
            <w:sz w:val="24"/>
            <w:szCs w:val="24"/>
          </w:rPr>
          <w:delText xml:space="preserve"> </w:delText>
        </w:r>
      </w:del>
      <w:del w:id="60" w:author="Inge Mehide" w:date="2024-12-03T10:00:00Z">
        <w:r w:rsidR="0C4DE25F" w:rsidRPr="11E6FD3E" w:rsidDel="008D0B07">
          <w:rPr>
            <w:rFonts w:ascii="Times New Roman" w:hAnsi="Times New Roman" w:cs="Times New Roman"/>
            <w:sz w:val="24"/>
            <w:szCs w:val="24"/>
          </w:rPr>
          <w:delText>muuta</w:delText>
        </w:r>
      </w:del>
      <w:ins w:id="61" w:author="Inge Mehide" w:date="2024-12-03T10:00:00Z">
        <w:r w:rsidR="008D0B07">
          <w:rPr>
            <w:rFonts w:ascii="Times New Roman" w:hAnsi="Times New Roman" w:cs="Times New Roman"/>
            <w:sz w:val="24"/>
            <w:szCs w:val="24"/>
          </w:rPr>
          <w:t>leida</w:t>
        </w:r>
      </w:ins>
      <w:r w:rsidR="0C4DE25F" w:rsidRPr="11E6FD3E">
        <w:rPr>
          <w:rFonts w:ascii="Times New Roman" w:hAnsi="Times New Roman" w:cs="Times New Roman"/>
          <w:sz w:val="24"/>
          <w:szCs w:val="24"/>
        </w:rPr>
        <w:t xml:space="preserve"> </w:t>
      </w:r>
      <w:r w:rsidR="00B96E20">
        <w:rPr>
          <w:rFonts w:ascii="Times New Roman" w:hAnsi="Times New Roman" w:cs="Times New Roman"/>
          <w:sz w:val="24"/>
          <w:szCs w:val="24"/>
        </w:rPr>
        <w:t xml:space="preserve">teave ja </w:t>
      </w:r>
      <w:r w:rsidR="0C4DE25F" w:rsidRPr="11E6FD3E">
        <w:rPr>
          <w:rFonts w:ascii="Times New Roman" w:hAnsi="Times New Roman" w:cs="Times New Roman"/>
          <w:sz w:val="24"/>
          <w:szCs w:val="24"/>
        </w:rPr>
        <w:t xml:space="preserve">teenused </w:t>
      </w:r>
      <w:del w:id="62" w:author="Inge Mehide" w:date="2024-12-03T10:00:00Z">
        <w:r w:rsidR="2ACE329F" w:rsidRPr="11E6FD3E" w:rsidDel="008D0B07">
          <w:rPr>
            <w:rFonts w:ascii="Times New Roman" w:hAnsi="Times New Roman" w:cs="Times New Roman"/>
            <w:sz w:val="24"/>
            <w:szCs w:val="24"/>
          </w:rPr>
          <w:delText xml:space="preserve">isikule </w:delText>
        </w:r>
      </w:del>
      <w:r w:rsidR="0C4DE25F" w:rsidRPr="11E6FD3E">
        <w:rPr>
          <w:rFonts w:ascii="Times New Roman" w:hAnsi="Times New Roman" w:cs="Times New Roman"/>
          <w:sz w:val="24"/>
          <w:szCs w:val="24"/>
        </w:rPr>
        <w:t xml:space="preserve">lihtsalt </w:t>
      </w:r>
      <w:del w:id="63" w:author="Inge Mehide" w:date="2024-12-03T10:00:00Z">
        <w:r w:rsidR="0C4DE25F" w:rsidRPr="11E6FD3E" w:rsidDel="008D0B07">
          <w:rPr>
            <w:rFonts w:ascii="Times New Roman" w:hAnsi="Times New Roman" w:cs="Times New Roman"/>
            <w:sz w:val="24"/>
            <w:szCs w:val="24"/>
          </w:rPr>
          <w:delText xml:space="preserve">leitavaks </w:delText>
        </w:r>
      </w:del>
      <w:r w:rsidR="0C4DE25F" w:rsidRPr="11E6FD3E">
        <w:rPr>
          <w:rFonts w:ascii="Times New Roman" w:hAnsi="Times New Roman" w:cs="Times New Roman"/>
          <w:sz w:val="24"/>
          <w:szCs w:val="24"/>
        </w:rPr>
        <w:t xml:space="preserve">ja mugavalt </w:t>
      </w:r>
      <w:ins w:id="64" w:author="Inge Mehide" w:date="2024-12-03T10:00:00Z">
        <w:r w:rsidR="008D0B07">
          <w:rPr>
            <w:rFonts w:ascii="Times New Roman" w:hAnsi="Times New Roman" w:cs="Times New Roman"/>
            <w:sz w:val="24"/>
            <w:szCs w:val="24"/>
          </w:rPr>
          <w:t>ühest kohast</w:t>
        </w:r>
      </w:ins>
      <w:del w:id="65" w:author="Inge Mehide" w:date="2024-12-03T10:00:00Z">
        <w:r w:rsidR="0C4DE25F" w:rsidRPr="11E6FD3E" w:rsidDel="008D0B07">
          <w:rPr>
            <w:rFonts w:ascii="Times New Roman" w:hAnsi="Times New Roman" w:cs="Times New Roman"/>
            <w:sz w:val="24"/>
            <w:szCs w:val="24"/>
          </w:rPr>
          <w:delText>kasut</w:delText>
        </w:r>
        <w:r w:rsidR="6FBECCF1" w:rsidRPr="11E6FD3E" w:rsidDel="008D0B07">
          <w:rPr>
            <w:rFonts w:ascii="Times New Roman" w:hAnsi="Times New Roman" w:cs="Times New Roman"/>
            <w:sz w:val="24"/>
            <w:szCs w:val="24"/>
          </w:rPr>
          <w:delText>atavaks</w:delText>
        </w:r>
      </w:del>
      <w:r w:rsidRPr="11E6FD3E">
        <w:rPr>
          <w:rFonts w:ascii="Times New Roman" w:hAnsi="Times New Roman" w:cs="Times New Roman"/>
          <w:sz w:val="24"/>
          <w:szCs w:val="24"/>
        </w:rPr>
        <w:t>.</w:t>
      </w:r>
      <w:r w:rsidR="00DA190C">
        <w:rPr>
          <w:rFonts w:ascii="Times New Roman" w:hAnsi="Times New Roman" w:cs="Times New Roman"/>
          <w:sz w:val="24"/>
          <w:szCs w:val="24"/>
        </w:rPr>
        <w:t>“;</w:t>
      </w:r>
    </w:p>
    <w:p w14:paraId="44CEF71B" w14:textId="77777777" w:rsidR="008D1007" w:rsidRDefault="008D1007" w:rsidP="00BD79B1">
      <w:pPr>
        <w:spacing w:after="0"/>
        <w:jc w:val="both"/>
        <w:rPr>
          <w:rFonts w:ascii="Times New Roman" w:hAnsi="Times New Roman" w:cs="Times New Roman"/>
          <w:sz w:val="24"/>
          <w:szCs w:val="24"/>
        </w:rPr>
      </w:pPr>
    </w:p>
    <w:p w14:paraId="4DA35F96" w14:textId="26D19076" w:rsidR="008D1007" w:rsidRPr="008544FB" w:rsidRDefault="008D1007" w:rsidP="00BD79B1">
      <w:pPr>
        <w:spacing w:after="0"/>
        <w:jc w:val="both"/>
        <w:rPr>
          <w:rFonts w:ascii="Times New Roman" w:hAnsi="Times New Roman" w:cs="Times New Roman"/>
          <w:sz w:val="24"/>
          <w:szCs w:val="24"/>
          <w:highlight w:val="yellow"/>
        </w:rPr>
      </w:pPr>
      <w:r>
        <w:rPr>
          <w:rFonts w:ascii="Times New Roman" w:hAnsi="Times New Roman" w:cs="Times New Roman"/>
          <w:b/>
          <w:bCs/>
          <w:sz w:val="24"/>
          <w:szCs w:val="24"/>
        </w:rPr>
        <w:t xml:space="preserve">2) </w:t>
      </w:r>
      <w:r w:rsidRPr="000606AA">
        <w:rPr>
          <w:rFonts w:ascii="Times New Roman" w:hAnsi="Times New Roman" w:cs="Times New Roman"/>
          <w:sz w:val="24"/>
          <w:szCs w:val="24"/>
        </w:rPr>
        <w:t>p</w:t>
      </w:r>
      <w:r w:rsidRPr="11E6FD3E">
        <w:rPr>
          <w:rFonts w:ascii="Times New Roman" w:hAnsi="Times New Roman" w:cs="Times New Roman"/>
          <w:sz w:val="24"/>
          <w:szCs w:val="24"/>
        </w:rPr>
        <w:t>aragrahv</w:t>
      </w:r>
      <w:r>
        <w:rPr>
          <w:rFonts w:ascii="Times New Roman" w:hAnsi="Times New Roman" w:cs="Times New Roman"/>
          <w:sz w:val="24"/>
          <w:szCs w:val="24"/>
        </w:rPr>
        <w:t>i</w:t>
      </w:r>
      <w:r w:rsidRPr="11E6FD3E">
        <w:rPr>
          <w:rFonts w:ascii="Times New Roman" w:hAnsi="Times New Roman" w:cs="Times New Roman"/>
          <w:sz w:val="24"/>
          <w:szCs w:val="24"/>
        </w:rPr>
        <w:t xml:space="preserve"> 32</w:t>
      </w:r>
      <w:r w:rsidRPr="11E6FD3E">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täiendatakse lõikega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39AC1F6F" w14:textId="77777777" w:rsidR="00BD79B1" w:rsidRDefault="00BD79B1" w:rsidP="00BD79B1">
      <w:pPr>
        <w:spacing w:after="0"/>
        <w:jc w:val="both"/>
        <w:rPr>
          <w:rFonts w:ascii="Times New Roman" w:hAnsi="Times New Roman" w:cs="Times New Roman"/>
          <w:sz w:val="24"/>
          <w:szCs w:val="24"/>
        </w:rPr>
      </w:pPr>
    </w:p>
    <w:p w14:paraId="2A0FD39A" w14:textId="27C0DD05" w:rsidR="00CA7478" w:rsidRDefault="00273D07" w:rsidP="3F1D4401">
      <w:pPr>
        <w:spacing w:after="0" w:line="240" w:lineRule="auto"/>
        <w:jc w:val="both"/>
        <w:rPr>
          <w:rFonts w:ascii="Times New Roman" w:hAnsi="Times New Roman" w:cs="Times New Roman"/>
          <w:sz w:val="24"/>
          <w:szCs w:val="24"/>
        </w:rPr>
      </w:pPr>
      <w:r w:rsidRPr="00273D07">
        <w:rPr>
          <w:rFonts w:ascii="Times New Roman" w:hAnsi="Times New Roman" w:cs="Times New Roman"/>
          <w:sz w:val="24"/>
          <w:szCs w:val="24"/>
        </w:rPr>
        <w:t xml:space="preserve"> </w:t>
      </w:r>
      <w:r>
        <w:rPr>
          <w:rFonts w:ascii="Times New Roman" w:hAnsi="Times New Roman" w:cs="Times New Roman"/>
          <w:sz w:val="24"/>
          <w:szCs w:val="24"/>
        </w:rPr>
        <w:t>„</w:t>
      </w:r>
      <w:r w:rsidRPr="11E6FD3E">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vertAlign w:val="superscript"/>
        </w:rPr>
        <w:t>1</w:t>
      </w:r>
      <w:r w:rsidRPr="11E6FD3E">
        <w:rPr>
          <w:rFonts w:ascii="Times New Roman" w:hAnsi="Times New Roman" w:cs="Times New Roman"/>
          <w:sz w:val="24"/>
          <w:szCs w:val="24"/>
        </w:rPr>
        <w:t xml:space="preserve">) </w:t>
      </w:r>
      <w:r w:rsidR="2ABAD0F9" w:rsidRPr="11E6FD3E">
        <w:rPr>
          <w:rFonts w:ascii="Times New Roman" w:hAnsi="Times New Roman" w:cs="Times New Roman"/>
          <w:sz w:val="24"/>
          <w:szCs w:val="24"/>
        </w:rPr>
        <w:t xml:space="preserve">Eesti teabeväravas </w:t>
      </w:r>
      <w:r w:rsidR="007041D3">
        <w:rPr>
          <w:rFonts w:ascii="Times New Roman" w:hAnsi="Times New Roman" w:cs="Times New Roman"/>
          <w:sz w:val="24"/>
          <w:szCs w:val="24"/>
        </w:rPr>
        <w:t xml:space="preserve">töödeldakse </w:t>
      </w:r>
      <w:commentRangeStart w:id="66"/>
      <w:r w:rsidR="2ABAD0F9" w:rsidRPr="11E6FD3E">
        <w:rPr>
          <w:rFonts w:ascii="Times New Roman" w:hAnsi="Times New Roman" w:cs="Times New Roman"/>
          <w:sz w:val="24"/>
          <w:szCs w:val="24"/>
        </w:rPr>
        <w:t>järgmis</w:t>
      </w:r>
      <w:del w:id="67" w:author="Inge Mehide" w:date="2024-12-02T13:10:00Z">
        <w:r w:rsidR="2ABAD0F9" w:rsidRPr="11E6FD3E" w:rsidDel="002F1D4E">
          <w:rPr>
            <w:rFonts w:ascii="Times New Roman" w:hAnsi="Times New Roman" w:cs="Times New Roman"/>
            <w:sz w:val="24"/>
            <w:szCs w:val="24"/>
          </w:rPr>
          <w:delText>e</w:delText>
        </w:r>
      </w:del>
      <w:r w:rsidR="2ABAD0F9" w:rsidRPr="11E6FD3E">
        <w:rPr>
          <w:rFonts w:ascii="Times New Roman" w:hAnsi="Times New Roman" w:cs="Times New Roman"/>
          <w:sz w:val="24"/>
          <w:szCs w:val="24"/>
        </w:rPr>
        <w:t>i</w:t>
      </w:r>
      <w:del w:id="68" w:author="Inge Mehide" w:date="2024-12-02T13:10:00Z">
        <w:r w:rsidR="2ABAD0F9" w:rsidRPr="11E6FD3E" w:rsidDel="002F1D4E">
          <w:rPr>
            <w:rFonts w:ascii="Times New Roman" w:hAnsi="Times New Roman" w:cs="Times New Roman"/>
            <w:sz w:val="24"/>
            <w:szCs w:val="24"/>
          </w:rPr>
          <w:delText>d</w:delText>
        </w:r>
      </w:del>
      <w:r w:rsidR="2ABAD0F9" w:rsidRPr="11E6FD3E">
        <w:rPr>
          <w:rFonts w:ascii="Times New Roman" w:hAnsi="Times New Roman" w:cs="Times New Roman"/>
          <w:sz w:val="24"/>
          <w:szCs w:val="24"/>
        </w:rPr>
        <w:t xml:space="preserve"> </w:t>
      </w:r>
      <w:commentRangeEnd w:id="66"/>
      <w:r w:rsidR="002F1D4E">
        <w:rPr>
          <w:rStyle w:val="Kommentaariviide"/>
        </w:rPr>
        <w:commentReference w:id="66"/>
      </w:r>
      <w:r w:rsidR="00561B15">
        <w:rPr>
          <w:rFonts w:ascii="Times New Roman" w:hAnsi="Times New Roman" w:cs="Times New Roman"/>
          <w:sz w:val="24"/>
          <w:szCs w:val="24"/>
        </w:rPr>
        <w:t>isiku</w:t>
      </w:r>
      <w:r w:rsidR="3AF9C623" w:rsidRPr="11E6FD3E">
        <w:rPr>
          <w:rFonts w:ascii="Times New Roman" w:hAnsi="Times New Roman" w:cs="Times New Roman"/>
          <w:sz w:val="24"/>
          <w:szCs w:val="24"/>
        </w:rPr>
        <w:t>andmeid</w:t>
      </w:r>
      <w:r w:rsidR="2ABAD0F9" w:rsidRPr="11E6FD3E">
        <w:rPr>
          <w:rFonts w:ascii="Times New Roman" w:hAnsi="Times New Roman" w:cs="Times New Roman"/>
          <w:sz w:val="24"/>
          <w:szCs w:val="24"/>
        </w:rPr>
        <w:t xml:space="preserve">: </w:t>
      </w:r>
    </w:p>
    <w:p w14:paraId="08C4747E" w14:textId="01C7DE6D" w:rsidR="00AA6209" w:rsidRDefault="26DF2E0A" w:rsidP="001B766E">
      <w:pPr>
        <w:spacing w:after="0" w:line="240" w:lineRule="auto"/>
        <w:jc w:val="both"/>
        <w:rPr>
          <w:rFonts w:ascii="Times New Roman" w:hAnsi="Times New Roman" w:cs="Times New Roman"/>
          <w:sz w:val="24"/>
          <w:szCs w:val="24"/>
        </w:rPr>
      </w:pPr>
      <w:r w:rsidRPr="11E6FD3E">
        <w:rPr>
          <w:rFonts w:ascii="Times New Roman" w:hAnsi="Times New Roman" w:cs="Times New Roman"/>
          <w:sz w:val="24"/>
          <w:szCs w:val="24"/>
        </w:rPr>
        <w:t xml:space="preserve">1) </w:t>
      </w:r>
      <w:r w:rsidR="00AA6209">
        <w:rPr>
          <w:rFonts w:ascii="Times New Roman" w:hAnsi="Times New Roman" w:cs="Times New Roman"/>
          <w:sz w:val="24"/>
          <w:szCs w:val="24"/>
        </w:rPr>
        <w:t xml:space="preserve">füüsilise </w:t>
      </w:r>
      <w:r w:rsidR="001B766E" w:rsidRPr="001B766E">
        <w:rPr>
          <w:rFonts w:ascii="Times New Roman" w:hAnsi="Times New Roman" w:cs="Times New Roman"/>
          <w:sz w:val="24"/>
          <w:szCs w:val="24"/>
        </w:rPr>
        <w:t>isiku üldandmed</w:t>
      </w:r>
      <w:r w:rsidR="00140E0C">
        <w:rPr>
          <w:rFonts w:ascii="Times New Roman" w:hAnsi="Times New Roman" w:cs="Times New Roman"/>
          <w:sz w:val="24"/>
          <w:szCs w:val="24"/>
        </w:rPr>
        <w:t>, sünnikoht</w:t>
      </w:r>
      <w:r w:rsidR="001B766E" w:rsidRPr="001B766E">
        <w:rPr>
          <w:rFonts w:ascii="Times New Roman" w:hAnsi="Times New Roman" w:cs="Times New Roman"/>
          <w:sz w:val="24"/>
          <w:szCs w:val="24"/>
        </w:rPr>
        <w:t xml:space="preserve"> ja rahvus; </w:t>
      </w:r>
    </w:p>
    <w:p w14:paraId="56E7D8AF" w14:textId="66134F99" w:rsidR="00140403"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71660">
        <w:rPr>
          <w:rFonts w:ascii="Times New Roman" w:hAnsi="Times New Roman" w:cs="Times New Roman"/>
          <w:sz w:val="24"/>
          <w:szCs w:val="24"/>
        </w:rPr>
        <w:t>) abikaasa</w:t>
      </w:r>
      <w:r w:rsidR="003138AE">
        <w:rPr>
          <w:rFonts w:ascii="Times New Roman" w:hAnsi="Times New Roman" w:cs="Times New Roman"/>
          <w:sz w:val="24"/>
          <w:szCs w:val="24"/>
        </w:rPr>
        <w:t>ga</w:t>
      </w:r>
      <w:r w:rsidR="00571660">
        <w:rPr>
          <w:rFonts w:ascii="Times New Roman" w:hAnsi="Times New Roman" w:cs="Times New Roman"/>
          <w:sz w:val="24"/>
          <w:szCs w:val="24"/>
        </w:rPr>
        <w:t xml:space="preserve"> või registreeritud elukaaslasega seotud andmed</w:t>
      </w:r>
      <w:r w:rsidR="00B065FC">
        <w:rPr>
          <w:rFonts w:ascii="Times New Roman" w:hAnsi="Times New Roman" w:cs="Times New Roman"/>
          <w:sz w:val="24"/>
          <w:szCs w:val="24"/>
        </w:rPr>
        <w:t>;</w:t>
      </w:r>
    </w:p>
    <w:p w14:paraId="29D10FF5" w14:textId="27EF8FCC" w:rsidR="003F3335" w:rsidRPr="001B766E" w:rsidRDefault="007603CC" w:rsidP="003F33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F3335">
        <w:rPr>
          <w:rFonts w:ascii="Times New Roman" w:hAnsi="Times New Roman" w:cs="Times New Roman"/>
          <w:sz w:val="24"/>
          <w:szCs w:val="24"/>
        </w:rPr>
        <w:t>) alaealiste laste</w:t>
      </w:r>
      <w:r w:rsidR="00D66D29">
        <w:rPr>
          <w:rFonts w:ascii="Times New Roman" w:hAnsi="Times New Roman" w:cs="Times New Roman"/>
          <w:sz w:val="24"/>
          <w:szCs w:val="24"/>
        </w:rPr>
        <w:t>ga seotud andmed</w:t>
      </w:r>
      <w:r w:rsidR="00EE302B">
        <w:rPr>
          <w:rFonts w:ascii="Times New Roman" w:hAnsi="Times New Roman" w:cs="Times New Roman"/>
          <w:sz w:val="24"/>
          <w:szCs w:val="24"/>
        </w:rPr>
        <w:t>;</w:t>
      </w:r>
    </w:p>
    <w:p w14:paraId="3B27FE3A" w14:textId="6A93D1D8" w:rsidR="003F3335"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97787C">
        <w:rPr>
          <w:rFonts w:ascii="Times New Roman" w:hAnsi="Times New Roman" w:cs="Times New Roman"/>
          <w:sz w:val="24"/>
          <w:szCs w:val="24"/>
        </w:rPr>
        <w:t xml:space="preserve">) </w:t>
      </w:r>
      <w:commentRangeStart w:id="69"/>
      <w:r w:rsidR="0097787C">
        <w:rPr>
          <w:rFonts w:ascii="Times New Roman" w:hAnsi="Times New Roman" w:cs="Times New Roman"/>
          <w:sz w:val="24"/>
          <w:szCs w:val="24"/>
        </w:rPr>
        <w:t>elukohtadega</w:t>
      </w:r>
      <w:commentRangeEnd w:id="69"/>
      <w:r w:rsidR="00880C6B">
        <w:rPr>
          <w:rStyle w:val="Kommentaariviide"/>
        </w:rPr>
        <w:commentReference w:id="69"/>
      </w:r>
      <w:r w:rsidR="0097787C">
        <w:rPr>
          <w:rFonts w:ascii="Times New Roman" w:hAnsi="Times New Roman" w:cs="Times New Roman"/>
          <w:sz w:val="24"/>
          <w:szCs w:val="24"/>
        </w:rPr>
        <w:t>, sealhulgas varasemate elukohtadega</w:t>
      </w:r>
      <w:commentRangeStart w:id="70"/>
      <w:del w:id="71" w:author="Inge Mehide" w:date="2024-12-02T13:12:00Z">
        <w:r w:rsidR="00681B5E" w:rsidDel="002F1D4E">
          <w:rPr>
            <w:rFonts w:ascii="Times New Roman" w:hAnsi="Times New Roman" w:cs="Times New Roman"/>
            <w:sz w:val="24"/>
            <w:szCs w:val="24"/>
          </w:rPr>
          <w:delText>,</w:delText>
        </w:r>
      </w:del>
      <w:commentRangeEnd w:id="70"/>
      <w:r w:rsidR="002F1D4E">
        <w:rPr>
          <w:rStyle w:val="Kommentaariviide"/>
        </w:rPr>
        <w:commentReference w:id="70"/>
      </w:r>
      <w:r w:rsidR="0097787C">
        <w:rPr>
          <w:rFonts w:ascii="Times New Roman" w:hAnsi="Times New Roman" w:cs="Times New Roman"/>
          <w:sz w:val="24"/>
          <w:szCs w:val="24"/>
        </w:rPr>
        <w:t xml:space="preserve"> seotud andmed; </w:t>
      </w:r>
    </w:p>
    <w:p w14:paraId="7AF2975F" w14:textId="69677B21" w:rsidR="002F6951" w:rsidRPr="001B766E"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382473">
        <w:rPr>
          <w:rFonts w:ascii="Times New Roman" w:hAnsi="Times New Roman" w:cs="Times New Roman"/>
          <w:sz w:val="24"/>
          <w:szCs w:val="24"/>
        </w:rPr>
        <w:t xml:space="preserve">) </w:t>
      </w:r>
      <w:r w:rsidR="00F62246">
        <w:rPr>
          <w:rFonts w:ascii="Times New Roman" w:hAnsi="Times New Roman" w:cs="Times New Roman"/>
          <w:sz w:val="24"/>
          <w:szCs w:val="24"/>
        </w:rPr>
        <w:t>füüsilise isiku</w:t>
      </w:r>
      <w:r w:rsidR="008A22C1">
        <w:rPr>
          <w:rFonts w:ascii="Times New Roman" w:hAnsi="Times New Roman" w:cs="Times New Roman"/>
          <w:sz w:val="24"/>
          <w:szCs w:val="24"/>
        </w:rPr>
        <w:t xml:space="preserve"> seos juriidilise isikuga </w:t>
      </w:r>
      <w:del w:id="72" w:author="Inge Mehide" w:date="2024-12-02T13:19:00Z">
        <w:r w:rsidR="008A22C1" w:rsidDel="00880C6B">
          <w:rPr>
            <w:rFonts w:ascii="Times New Roman" w:hAnsi="Times New Roman" w:cs="Times New Roman"/>
            <w:sz w:val="24"/>
            <w:szCs w:val="24"/>
          </w:rPr>
          <w:delText xml:space="preserve">ja </w:delText>
        </w:r>
      </w:del>
      <w:ins w:id="73" w:author="Inge Mehide" w:date="2024-12-02T13:19:00Z">
        <w:r w:rsidR="00880C6B">
          <w:rPr>
            <w:rFonts w:ascii="Times New Roman" w:hAnsi="Times New Roman" w:cs="Times New Roman"/>
            <w:sz w:val="24"/>
            <w:szCs w:val="24"/>
          </w:rPr>
          <w:t xml:space="preserve">ning </w:t>
        </w:r>
      </w:ins>
      <w:commentRangeStart w:id="74"/>
      <w:del w:id="75" w:author="Inge Mehide" w:date="2024-12-02T13:19:00Z">
        <w:r w:rsidR="008A22C1" w:rsidDel="00880C6B">
          <w:rPr>
            <w:rFonts w:ascii="Times New Roman" w:hAnsi="Times New Roman" w:cs="Times New Roman"/>
            <w:sz w:val="24"/>
            <w:szCs w:val="24"/>
          </w:rPr>
          <w:delText>temaga</w:delText>
        </w:r>
        <w:r w:rsidR="00F62246" w:rsidDel="00880C6B">
          <w:rPr>
            <w:rFonts w:ascii="Times New Roman" w:hAnsi="Times New Roman" w:cs="Times New Roman"/>
            <w:sz w:val="24"/>
            <w:szCs w:val="24"/>
          </w:rPr>
          <w:delText xml:space="preserve"> </w:delText>
        </w:r>
      </w:del>
      <w:commentRangeEnd w:id="74"/>
      <w:r w:rsidR="00880C6B">
        <w:rPr>
          <w:rStyle w:val="Kommentaariviide"/>
        </w:rPr>
        <w:commentReference w:id="74"/>
      </w:r>
      <w:r w:rsidR="00F62246">
        <w:rPr>
          <w:rFonts w:ascii="Times New Roman" w:hAnsi="Times New Roman" w:cs="Times New Roman"/>
          <w:sz w:val="24"/>
          <w:szCs w:val="24"/>
        </w:rPr>
        <w:t xml:space="preserve">seotud </w:t>
      </w:r>
      <w:r w:rsidR="002F6951">
        <w:rPr>
          <w:rFonts w:ascii="Times New Roman" w:hAnsi="Times New Roman" w:cs="Times New Roman"/>
          <w:sz w:val="24"/>
          <w:szCs w:val="24"/>
        </w:rPr>
        <w:t>juriidilise isiku</w:t>
      </w:r>
      <w:r w:rsidR="000511C9">
        <w:rPr>
          <w:rFonts w:ascii="Times New Roman" w:hAnsi="Times New Roman" w:cs="Times New Roman"/>
          <w:sz w:val="24"/>
          <w:szCs w:val="24"/>
        </w:rPr>
        <w:t xml:space="preserve"> nimi, </w:t>
      </w:r>
      <w:r w:rsidR="00EF0472">
        <w:rPr>
          <w:rFonts w:ascii="Times New Roman" w:hAnsi="Times New Roman" w:cs="Times New Roman"/>
          <w:sz w:val="24"/>
          <w:szCs w:val="24"/>
        </w:rPr>
        <w:t>registrikood</w:t>
      </w:r>
      <w:r w:rsidR="008A22C1">
        <w:rPr>
          <w:rFonts w:ascii="Times New Roman" w:hAnsi="Times New Roman" w:cs="Times New Roman"/>
          <w:sz w:val="24"/>
          <w:szCs w:val="24"/>
        </w:rPr>
        <w:t xml:space="preserve"> ja</w:t>
      </w:r>
      <w:r w:rsidR="002F6951">
        <w:rPr>
          <w:rFonts w:ascii="Times New Roman" w:hAnsi="Times New Roman" w:cs="Times New Roman"/>
          <w:sz w:val="24"/>
          <w:szCs w:val="24"/>
        </w:rPr>
        <w:t xml:space="preserve"> </w:t>
      </w:r>
      <w:r w:rsidR="009B5CE9">
        <w:rPr>
          <w:rFonts w:ascii="Times New Roman" w:hAnsi="Times New Roman" w:cs="Times New Roman"/>
          <w:sz w:val="24"/>
          <w:szCs w:val="24"/>
        </w:rPr>
        <w:t>kontaktandmed</w:t>
      </w:r>
      <w:r w:rsidR="008A22C1">
        <w:rPr>
          <w:rFonts w:ascii="Times New Roman" w:hAnsi="Times New Roman" w:cs="Times New Roman"/>
          <w:sz w:val="24"/>
          <w:szCs w:val="24"/>
        </w:rPr>
        <w:t>;</w:t>
      </w:r>
      <w:r w:rsidR="009B5CE9">
        <w:rPr>
          <w:rFonts w:ascii="Times New Roman" w:hAnsi="Times New Roman" w:cs="Times New Roman"/>
          <w:sz w:val="24"/>
          <w:szCs w:val="24"/>
        </w:rPr>
        <w:t xml:space="preserve"> </w:t>
      </w:r>
    </w:p>
    <w:p w14:paraId="0AC29CA2" w14:textId="26D6DFD8" w:rsidR="001B766E" w:rsidRDefault="007603CC" w:rsidP="00BF53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B766E">
        <w:rPr>
          <w:rFonts w:ascii="Times New Roman" w:hAnsi="Times New Roman" w:cs="Times New Roman"/>
          <w:sz w:val="24"/>
          <w:szCs w:val="24"/>
        </w:rPr>
        <w:t xml:space="preserve">) </w:t>
      </w:r>
      <w:r w:rsidR="001B766E" w:rsidRPr="001B766E">
        <w:rPr>
          <w:rFonts w:ascii="Times New Roman" w:hAnsi="Times New Roman" w:cs="Times New Roman"/>
          <w:sz w:val="24"/>
          <w:szCs w:val="24"/>
        </w:rPr>
        <w:t>isiku</w:t>
      </w:r>
      <w:r w:rsidR="00E90FA0">
        <w:rPr>
          <w:rFonts w:ascii="Times New Roman" w:hAnsi="Times New Roman" w:cs="Times New Roman"/>
          <w:sz w:val="24"/>
          <w:szCs w:val="24"/>
        </w:rPr>
        <w:t xml:space="preserve"> amet</w:t>
      </w:r>
      <w:r w:rsidR="00EC2C0C">
        <w:rPr>
          <w:rFonts w:ascii="Times New Roman" w:hAnsi="Times New Roman" w:cs="Times New Roman"/>
          <w:sz w:val="24"/>
          <w:szCs w:val="24"/>
        </w:rPr>
        <w:t>likule</w:t>
      </w:r>
      <w:r w:rsidR="00A51265">
        <w:rPr>
          <w:rFonts w:ascii="Times New Roman" w:hAnsi="Times New Roman" w:cs="Times New Roman"/>
          <w:sz w:val="24"/>
          <w:szCs w:val="24"/>
        </w:rPr>
        <w:t xml:space="preserve"> riiklikule</w:t>
      </w:r>
      <w:r w:rsidR="001B766E" w:rsidRPr="001B766E">
        <w:rPr>
          <w:rFonts w:ascii="Times New Roman" w:hAnsi="Times New Roman" w:cs="Times New Roman"/>
          <w:sz w:val="24"/>
          <w:szCs w:val="24"/>
        </w:rPr>
        <w:t xml:space="preserve"> e-posti</w:t>
      </w:r>
      <w:r w:rsidR="00D73B07">
        <w:rPr>
          <w:rFonts w:ascii="Times New Roman" w:hAnsi="Times New Roman" w:cs="Times New Roman"/>
          <w:sz w:val="24"/>
          <w:szCs w:val="24"/>
        </w:rPr>
        <w:t xml:space="preserve"> </w:t>
      </w:r>
      <w:r w:rsidR="001B766E" w:rsidRPr="001B766E">
        <w:rPr>
          <w:rFonts w:ascii="Times New Roman" w:hAnsi="Times New Roman" w:cs="Times New Roman"/>
          <w:sz w:val="24"/>
          <w:szCs w:val="24"/>
        </w:rPr>
        <w:t>aadressile saadetud kirjad</w:t>
      </w:r>
      <w:r w:rsidR="00B065FC">
        <w:rPr>
          <w:rFonts w:ascii="Times New Roman" w:hAnsi="Times New Roman" w:cs="Times New Roman"/>
          <w:sz w:val="24"/>
          <w:szCs w:val="24"/>
        </w:rPr>
        <w:t>;</w:t>
      </w:r>
    </w:p>
    <w:p w14:paraId="79D1BA32" w14:textId="5BE5FB3C" w:rsidR="000C4054" w:rsidRPr="001B766E" w:rsidRDefault="007603CC" w:rsidP="00BF53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0C4054">
        <w:rPr>
          <w:rFonts w:ascii="Times New Roman" w:hAnsi="Times New Roman" w:cs="Times New Roman"/>
          <w:sz w:val="24"/>
          <w:szCs w:val="24"/>
        </w:rPr>
        <w:t>)</w:t>
      </w:r>
      <w:r w:rsidR="00DB0F72">
        <w:rPr>
          <w:rFonts w:ascii="Times New Roman" w:hAnsi="Times New Roman" w:cs="Times New Roman"/>
          <w:sz w:val="24"/>
          <w:szCs w:val="24"/>
        </w:rPr>
        <w:t xml:space="preserve"> </w:t>
      </w:r>
      <w:r w:rsidR="000C4054">
        <w:rPr>
          <w:rFonts w:ascii="Times New Roman" w:hAnsi="Times New Roman" w:cs="Times New Roman"/>
          <w:sz w:val="24"/>
          <w:szCs w:val="24"/>
        </w:rPr>
        <w:t>isiku</w:t>
      </w:r>
      <w:r w:rsidR="003C5F54">
        <w:rPr>
          <w:rFonts w:ascii="Times New Roman" w:hAnsi="Times New Roman" w:cs="Times New Roman"/>
          <w:sz w:val="24"/>
          <w:szCs w:val="24"/>
        </w:rPr>
        <w:t xml:space="preserve"> telefoninumbrile saadetud teavitus</w:t>
      </w:r>
      <w:r w:rsidR="00140403">
        <w:rPr>
          <w:rFonts w:ascii="Times New Roman" w:hAnsi="Times New Roman" w:cs="Times New Roman"/>
          <w:sz w:val="24"/>
          <w:szCs w:val="24"/>
        </w:rPr>
        <w:t>ed</w:t>
      </w:r>
      <w:r w:rsidR="003C5F54">
        <w:rPr>
          <w:rFonts w:ascii="Times New Roman" w:hAnsi="Times New Roman" w:cs="Times New Roman"/>
          <w:sz w:val="24"/>
          <w:szCs w:val="24"/>
        </w:rPr>
        <w:t xml:space="preserve"> </w:t>
      </w:r>
      <w:del w:id="76" w:author="Inge Mehide" w:date="2024-12-02T13:20:00Z">
        <w:r w:rsidR="00140403" w:rsidDel="00880C6B">
          <w:rPr>
            <w:rFonts w:ascii="Times New Roman" w:hAnsi="Times New Roman" w:cs="Times New Roman"/>
            <w:sz w:val="24"/>
            <w:szCs w:val="24"/>
          </w:rPr>
          <w:delText xml:space="preserve">seoses </w:delText>
        </w:r>
      </w:del>
      <w:del w:id="77" w:author="Inge Mehide" w:date="2024-12-02T13:32:00Z">
        <w:r w:rsidR="00140403" w:rsidDel="003A7785">
          <w:rPr>
            <w:rFonts w:ascii="Times New Roman" w:hAnsi="Times New Roman" w:cs="Times New Roman"/>
            <w:sz w:val="24"/>
            <w:szCs w:val="24"/>
          </w:rPr>
          <w:delText xml:space="preserve">isiku </w:delText>
        </w:r>
      </w:del>
      <w:ins w:id="78" w:author="Inge Mehide" w:date="2024-12-02T13:32:00Z">
        <w:r w:rsidR="003A7785">
          <w:rPr>
            <w:rFonts w:ascii="Times New Roman" w:hAnsi="Times New Roman" w:cs="Times New Roman"/>
            <w:sz w:val="24"/>
            <w:szCs w:val="24"/>
          </w:rPr>
          <w:t xml:space="preserve">tema </w:t>
        </w:r>
      </w:ins>
      <w:r w:rsidR="00140403">
        <w:rPr>
          <w:rFonts w:ascii="Times New Roman" w:hAnsi="Times New Roman" w:cs="Times New Roman"/>
          <w:sz w:val="24"/>
          <w:szCs w:val="24"/>
        </w:rPr>
        <w:t>ametlikule riiklikule e-posti aadressile saadetud kirjade</w:t>
      </w:r>
      <w:del w:id="79" w:author="Inge Mehide" w:date="2024-12-02T13:20:00Z">
        <w:r w:rsidR="00140403" w:rsidDel="00880C6B">
          <w:rPr>
            <w:rFonts w:ascii="Times New Roman" w:hAnsi="Times New Roman" w:cs="Times New Roman"/>
            <w:sz w:val="24"/>
            <w:szCs w:val="24"/>
          </w:rPr>
          <w:delText>ga</w:delText>
        </w:r>
      </w:del>
      <w:ins w:id="80" w:author="Inge Mehide" w:date="2024-12-02T13:27:00Z">
        <w:r w:rsidR="003A7785">
          <w:rPr>
            <w:rFonts w:ascii="Times New Roman" w:hAnsi="Times New Roman" w:cs="Times New Roman"/>
            <w:sz w:val="24"/>
            <w:szCs w:val="24"/>
          </w:rPr>
          <w:t xml:space="preserve"> kohta</w:t>
        </w:r>
      </w:ins>
      <w:r w:rsidR="00140403">
        <w:rPr>
          <w:rFonts w:ascii="Times New Roman" w:hAnsi="Times New Roman" w:cs="Times New Roman"/>
          <w:sz w:val="24"/>
          <w:szCs w:val="24"/>
        </w:rPr>
        <w:t>;</w:t>
      </w:r>
    </w:p>
    <w:p w14:paraId="14DC583A" w14:textId="1E8FAF05" w:rsidR="005B7B42"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1B766E">
        <w:rPr>
          <w:rFonts w:ascii="Times New Roman" w:hAnsi="Times New Roman" w:cs="Times New Roman"/>
          <w:sz w:val="24"/>
          <w:szCs w:val="24"/>
        </w:rPr>
        <w:t xml:space="preserve">) </w:t>
      </w:r>
      <w:r w:rsidR="005B7B42">
        <w:rPr>
          <w:rFonts w:ascii="Times New Roman" w:hAnsi="Times New Roman" w:cs="Times New Roman"/>
          <w:sz w:val="24"/>
          <w:szCs w:val="24"/>
        </w:rPr>
        <w:t xml:space="preserve">isikut tõendavate dokumentide andmed; </w:t>
      </w:r>
    </w:p>
    <w:p w14:paraId="66FFB709" w14:textId="133FD88A" w:rsidR="001B766E" w:rsidRPr="001B766E"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B7B42">
        <w:rPr>
          <w:rFonts w:ascii="Times New Roman" w:hAnsi="Times New Roman" w:cs="Times New Roman"/>
          <w:sz w:val="24"/>
          <w:szCs w:val="24"/>
        </w:rPr>
        <w:t xml:space="preserve">) </w:t>
      </w:r>
      <w:r w:rsidR="001B766E" w:rsidRPr="001B766E">
        <w:rPr>
          <w:rFonts w:ascii="Times New Roman" w:hAnsi="Times New Roman" w:cs="Times New Roman"/>
          <w:sz w:val="24"/>
          <w:szCs w:val="24"/>
        </w:rPr>
        <w:t>isikule väljastatud lubade</w:t>
      </w:r>
      <w:del w:id="81" w:author="Inge Mehide" w:date="2024-12-02T13:33:00Z">
        <w:r w:rsidR="001B766E" w:rsidRPr="001B766E" w:rsidDel="003A7785">
          <w:rPr>
            <w:rFonts w:ascii="Times New Roman" w:hAnsi="Times New Roman" w:cs="Times New Roman"/>
            <w:sz w:val="24"/>
            <w:szCs w:val="24"/>
          </w:rPr>
          <w:delText>ga</w:delText>
        </w:r>
      </w:del>
      <w:r w:rsidR="001B766E" w:rsidRPr="001B766E">
        <w:rPr>
          <w:rFonts w:ascii="Times New Roman" w:hAnsi="Times New Roman" w:cs="Times New Roman"/>
          <w:sz w:val="24"/>
          <w:szCs w:val="24"/>
        </w:rPr>
        <w:t xml:space="preserve"> ja tegevus</w:t>
      </w:r>
      <w:del w:id="82" w:author="Inge Mehide" w:date="2024-12-02T13:33:00Z">
        <w:r w:rsidR="001B766E" w:rsidRPr="001B766E" w:rsidDel="003A7785">
          <w:rPr>
            <w:rFonts w:ascii="Times New Roman" w:hAnsi="Times New Roman" w:cs="Times New Roman"/>
            <w:sz w:val="24"/>
            <w:szCs w:val="24"/>
          </w:rPr>
          <w:delText xml:space="preserve">e </w:delText>
        </w:r>
      </w:del>
      <w:r w:rsidR="001B766E" w:rsidRPr="001B766E">
        <w:rPr>
          <w:rFonts w:ascii="Times New Roman" w:hAnsi="Times New Roman" w:cs="Times New Roman"/>
          <w:sz w:val="24"/>
          <w:szCs w:val="24"/>
        </w:rPr>
        <w:t>keeldudega seotud andmed;</w:t>
      </w:r>
    </w:p>
    <w:p w14:paraId="7B1DB958" w14:textId="23337948" w:rsidR="001B766E" w:rsidRPr="001B766E"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1B766E">
        <w:rPr>
          <w:rFonts w:ascii="Times New Roman" w:hAnsi="Times New Roman" w:cs="Times New Roman"/>
          <w:sz w:val="24"/>
          <w:szCs w:val="24"/>
        </w:rPr>
        <w:t xml:space="preserve">) </w:t>
      </w:r>
      <w:r w:rsidR="007C6EB1">
        <w:rPr>
          <w:rFonts w:ascii="Times New Roman" w:hAnsi="Times New Roman" w:cs="Times New Roman"/>
          <w:sz w:val="24"/>
          <w:szCs w:val="24"/>
        </w:rPr>
        <w:t xml:space="preserve">isiku </w:t>
      </w:r>
      <w:r w:rsidR="001B766E" w:rsidRPr="001B766E">
        <w:rPr>
          <w:rFonts w:ascii="Times New Roman" w:hAnsi="Times New Roman" w:cs="Times New Roman"/>
          <w:sz w:val="24"/>
          <w:szCs w:val="24"/>
        </w:rPr>
        <w:t>karist</w:t>
      </w:r>
      <w:r w:rsidR="00386C6C">
        <w:rPr>
          <w:rFonts w:ascii="Times New Roman" w:hAnsi="Times New Roman" w:cs="Times New Roman"/>
          <w:sz w:val="24"/>
          <w:szCs w:val="24"/>
        </w:rPr>
        <w:t>at</w:t>
      </w:r>
      <w:r w:rsidR="001B766E" w:rsidRPr="001B766E">
        <w:rPr>
          <w:rFonts w:ascii="Times New Roman" w:hAnsi="Times New Roman" w:cs="Times New Roman"/>
          <w:sz w:val="24"/>
          <w:szCs w:val="24"/>
        </w:rPr>
        <w:t xml:space="preserve">use </w:t>
      </w:r>
      <w:r w:rsidR="008B3CEF">
        <w:rPr>
          <w:rFonts w:ascii="Times New Roman" w:hAnsi="Times New Roman" w:cs="Times New Roman"/>
          <w:sz w:val="24"/>
          <w:szCs w:val="24"/>
        </w:rPr>
        <w:t xml:space="preserve">ja täitemenetlusega seotud </w:t>
      </w:r>
      <w:r w:rsidR="001B766E" w:rsidRPr="001B766E">
        <w:rPr>
          <w:rFonts w:ascii="Times New Roman" w:hAnsi="Times New Roman" w:cs="Times New Roman"/>
          <w:sz w:val="24"/>
          <w:szCs w:val="24"/>
        </w:rPr>
        <w:t>andmed;</w:t>
      </w:r>
    </w:p>
    <w:p w14:paraId="50FEDC75" w14:textId="6AA7F78C" w:rsidR="00993EF0" w:rsidRDefault="007603CC"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1B766E">
        <w:rPr>
          <w:rFonts w:ascii="Times New Roman" w:hAnsi="Times New Roman" w:cs="Times New Roman"/>
          <w:sz w:val="24"/>
          <w:szCs w:val="24"/>
        </w:rPr>
        <w:t>)</w:t>
      </w:r>
      <w:r w:rsidR="00993EF0">
        <w:rPr>
          <w:rFonts w:ascii="Times New Roman" w:hAnsi="Times New Roman" w:cs="Times New Roman"/>
          <w:sz w:val="24"/>
          <w:szCs w:val="24"/>
        </w:rPr>
        <w:t xml:space="preserve"> logiandmed</w:t>
      </w:r>
      <w:r w:rsidR="006E15DD">
        <w:rPr>
          <w:rFonts w:ascii="Times New Roman" w:hAnsi="Times New Roman" w:cs="Times New Roman"/>
          <w:sz w:val="24"/>
          <w:szCs w:val="24"/>
        </w:rPr>
        <w:t>;</w:t>
      </w:r>
      <w:r w:rsidR="001B766E">
        <w:rPr>
          <w:rFonts w:ascii="Times New Roman" w:hAnsi="Times New Roman" w:cs="Times New Roman"/>
          <w:sz w:val="24"/>
          <w:szCs w:val="24"/>
        </w:rPr>
        <w:t xml:space="preserve"> </w:t>
      </w:r>
    </w:p>
    <w:p w14:paraId="3E5C6672" w14:textId="0D94B091" w:rsidR="001B766E" w:rsidRDefault="001555C2"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603CC">
        <w:rPr>
          <w:rFonts w:ascii="Times New Roman" w:hAnsi="Times New Roman" w:cs="Times New Roman"/>
          <w:sz w:val="24"/>
          <w:szCs w:val="24"/>
        </w:rPr>
        <w:t>2</w:t>
      </w:r>
      <w:r w:rsidR="00993EF0">
        <w:rPr>
          <w:rFonts w:ascii="Times New Roman" w:hAnsi="Times New Roman" w:cs="Times New Roman"/>
          <w:sz w:val="24"/>
          <w:szCs w:val="24"/>
        </w:rPr>
        <w:t xml:space="preserve">) </w:t>
      </w:r>
      <w:r w:rsidR="00682DF6">
        <w:rPr>
          <w:rFonts w:ascii="Times New Roman" w:hAnsi="Times New Roman" w:cs="Times New Roman"/>
          <w:sz w:val="24"/>
          <w:szCs w:val="24"/>
        </w:rPr>
        <w:t>hüvitiste, toetuste</w:t>
      </w:r>
      <w:r w:rsidR="00681B5E">
        <w:rPr>
          <w:rFonts w:ascii="Times New Roman" w:hAnsi="Times New Roman" w:cs="Times New Roman"/>
          <w:sz w:val="24"/>
          <w:szCs w:val="24"/>
        </w:rPr>
        <w:t>,</w:t>
      </w:r>
      <w:r w:rsidR="00682DF6">
        <w:rPr>
          <w:rFonts w:ascii="Times New Roman" w:hAnsi="Times New Roman" w:cs="Times New Roman"/>
          <w:sz w:val="24"/>
          <w:szCs w:val="24"/>
        </w:rPr>
        <w:t xml:space="preserve"> pensioni ja arvelduskontoga seotud andmed</w:t>
      </w:r>
      <w:r w:rsidR="001B766E" w:rsidRPr="001B766E">
        <w:rPr>
          <w:rFonts w:ascii="Times New Roman" w:hAnsi="Times New Roman" w:cs="Times New Roman"/>
          <w:sz w:val="24"/>
          <w:szCs w:val="24"/>
        </w:rPr>
        <w:t>;</w:t>
      </w:r>
    </w:p>
    <w:p w14:paraId="52029E0A" w14:textId="48F0148F" w:rsidR="00725B83" w:rsidRPr="001B766E" w:rsidRDefault="00725B83"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603CC">
        <w:rPr>
          <w:rFonts w:ascii="Times New Roman" w:hAnsi="Times New Roman" w:cs="Times New Roman"/>
          <w:sz w:val="24"/>
          <w:szCs w:val="24"/>
        </w:rPr>
        <w:t>3</w:t>
      </w:r>
      <w:r>
        <w:rPr>
          <w:rFonts w:ascii="Times New Roman" w:hAnsi="Times New Roman" w:cs="Times New Roman"/>
          <w:sz w:val="24"/>
          <w:szCs w:val="24"/>
        </w:rPr>
        <w:t>) men</w:t>
      </w:r>
      <w:r w:rsidR="00B96E20">
        <w:rPr>
          <w:rFonts w:ascii="Times New Roman" w:hAnsi="Times New Roman" w:cs="Times New Roman"/>
          <w:sz w:val="24"/>
          <w:szCs w:val="24"/>
        </w:rPr>
        <w:t>e</w:t>
      </w:r>
      <w:r>
        <w:rPr>
          <w:rFonts w:ascii="Times New Roman" w:hAnsi="Times New Roman" w:cs="Times New Roman"/>
          <w:sz w:val="24"/>
          <w:szCs w:val="24"/>
        </w:rPr>
        <w:t>tlusseisuga seotud andmed;</w:t>
      </w:r>
    </w:p>
    <w:p w14:paraId="612A598A" w14:textId="61BB3231" w:rsidR="00A9029A" w:rsidRDefault="00382473"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603CC">
        <w:rPr>
          <w:rFonts w:ascii="Times New Roman" w:hAnsi="Times New Roman" w:cs="Times New Roman"/>
          <w:sz w:val="24"/>
          <w:szCs w:val="24"/>
        </w:rPr>
        <w:t>4</w:t>
      </w:r>
      <w:r w:rsidR="001B766E">
        <w:rPr>
          <w:rFonts w:ascii="Times New Roman" w:hAnsi="Times New Roman" w:cs="Times New Roman"/>
          <w:sz w:val="24"/>
          <w:szCs w:val="24"/>
        </w:rPr>
        <w:t xml:space="preserve">) </w:t>
      </w:r>
      <w:r w:rsidR="001B766E" w:rsidRPr="001B766E">
        <w:rPr>
          <w:rFonts w:ascii="Times New Roman" w:hAnsi="Times New Roman" w:cs="Times New Roman"/>
          <w:sz w:val="24"/>
          <w:szCs w:val="24"/>
        </w:rPr>
        <w:t>poliitilise</w:t>
      </w:r>
      <w:del w:id="83" w:author="Inge Mehide" w:date="2024-12-05T11:28:00Z">
        <w:r w:rsidR="001B766E" w:rsidRPr="001B766E" w:rsidDel="009F14D7">
          <w:rPr>
            <w:rFonts w:ascii="Times New Roman" w:hAnsi="Times New Roman" w:cs="Times New Roman"/>
            <w:sz w:val="24"/>
            <w:szCs w:val="24"/>
          </w:rPr>
          <w:delText>d</w:delText>
        </w:r>
      </w:del>
      <w:ins w:id="84" w:author="Inge Mehide" w:date="2024-12-06T08:56:00Z">
        <w:r w:rsidR="00EB1170">
          <w:rPr>
            <w:rFonts w:ascii="Times New Roman" w:hAnsi="Times New Roman" w:cs="Times New Roman"/>
            <w:sz w:val="24"/>
            <w:szCs w:val="24"/>
          </w:rPr>
          <w:t xml:space="preserve"> kuuluvuse</w:t>
        </w:r>
      </w:ins>
      <w:r w:rsidR="001B766E" w:rsidRPr="001B766E">
        <w:rPr>
          <w:rFonts w:ascii="Times New Roman" w:hAnsi="Times New Roman" w:cs="Times New Roman"/>
          <w:sz w:val="24"/>
          <w:szCs w:val="24"/>
        </w:rPr>
        <w:t xml:space="preserve"> ja usulise</w:t>
      </w:r>
      <w:del w:id="85" w:author="Inge Mehide" w:date="2024-12-05T11:28:00Z">
        <w:r w:rsidR="001B766E" w:rsidRPr="001B766E" w:rsidDel="009F14D7">
          <w:rPr>
            <w:rFonts w:ascii="Times New Roman" w:hAnsi="Times New Roman" w:cs="Times New Roman"/>
            <w:sz w:val="24"/>
            <w:szCs w:val="24"/>
          </w:rPr>
          <w:delText>d</w:delText>
        </w:r>
      </w:del>
      <w:ins w:id="86" w:author="Inge Mehide" w:date="2024-12-05T11:28:00Z">
        <w:r w:rsidR="009F14D7">
          <w:rPr>
            <w:rFonts w:ascii="Times New Roman" w:hAnsi="Times New Roman" w:cs="Times New Roman"/>
            <w:sz w:val="24"/>
            <w:szCs w:val="24"/>
          </w:rPr>
          <w:t xml:space="preserve"> </w:t>
        </w:r>
      </w:ins>
      <w:ins w:id="87" w:author="Inge Mehide" w:date="2024-12-06T08:56:00Z">
        <w:r w:rsidR="00EB1170">
          <w:rPr>
            <w:rFonts w:ascii="Times New Roman" w:hAnsi="Times New Roman" w:cs="Times New Roman"/>
            <w:sz w:val="24"/>
            <w:szCs w:val="24"/>
          </w:rPr>
          <w:t>enesemääratluse</w:t>
        </w:r>
      </w:ins>
      <w:r w:rsidR="001B766E" w:rsidRPr="001B766E">
        <w:rPr>
          <w:rFonts w:ascii="Times New Roman" w:hAnsi="Times New Roman" w:cs="Times New Roman"/>
          <w:sz w:val="24"/>
          <w:szCs w:val="24"/>
        </w:rPr>
        <w:t xml:space="preserve"> andmed;</w:t>
      </w:r>
    </w:p>
    <w:p w14:paraId="685AE90E" w14:textId="76659182" w:rsidR="001B766E" w:rsidRPr="001B766E" w:rsidRDefault="00A9029A"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603CC">
        <w:rPr>
          <w:rFonts w:ascii="Times New Roman" w:hAnsi="Times New Roman" w:cs="Times New Roman"/>
          <w:sz w:val="24"/>
          <w:szCs w:val="24"/>
        </w:rPr>
        <w:t>5</w:t>
      </w:r>
      <w:r>
        <w:rPr>
          <w:rFonts w:ascii="Times New Roman" w:hAnsi="Times New Roman" w:cs="Times New Roman"/>
          <w:sz w:val="24"/>
          <w:szCs w:val="24"/>
        </w:rPr>
        <w:t xml:space="preserve">) </w:t>
      </w:r>
      <w:r w:rsidR="001B766E" w:rsidRPr="001B766E">
        <w:rPr>
          <w:rFonts w:ascii="Times New Roman" w:hAnsi="Times New Roman" w:cs="Times New Roman"/>
          <w:sz w:val="24"/>
          <w:szCs w:val="24"/>
        </w:rPr>
        <w:t>terviseandmed;</w:t>
      </w:r>
    </w:p>
    <w:p w14:paraId="02ABA8A3" w14:textId="48CF6B08" w:rsidR="001B766E" w:rsidRPr="001B766E" w:rsidRDefault="001B766E"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603CC">
        <w:rPr>
          <w:rFonts w:ascii="Times New Roman" w:hAnsi="Times New Roman" w:cs="Times New Roman"/>
          <w:sz w:val="24"/>
          <w:szCs w:val="24"/>
        </w:rPr>
        <w:t>6</w:t>
      </w:r>
      <w:r>
        <w:rPr>
          <w:rFonts w:ascii="Times New Roman" w:hAnsi="Times New Roman" w:cs="Times New Roman"/>
          <w:sz w:val="24"/>
          <w:szCs w:val="24"/>
        </w:rPr>
        <w:t xml:space="preserve">) </w:t>
      </w:r>
      <w:r w:rsidRPr="001B766E">
        <w:rPr>
          <w:rFonts w:ascii="Times New Roman" w:hAnsi="Times New Roman" w:cs="Times New Roman"/>
          <w:sz w:val="24"/>
          <w:szCs w:val="24"/>
        </w:rPr>
        <w:t>töö ja haridusega seotud andmed;</w:t>
      </w:r>
    </w:p>
    <w:p w14:paraId="2C12C877" w14:textId="101F01B2" w:rsidR="001B766E" w:rsidRDefault="001B766E" w:rsidP="001B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603CC">
        <w:rPr>
          <w:rFonts w:ascii="Times New Roman" w:hAnsi="Times New Roman" w:cs="Times New Roman"/>
          <w:sz w:val="24"/>
          <w:szCs w:val="24"/>
        </w:rPr>
        <w:t>7</w:t>
      </w:r>
      <w:r>
        <w:rPr>
          <w:rFonts w:ascii="Times New Roman" w:hAnsi="Times New Roman" w:cs="Times New Roman"/>
          <w:sz w:val="24"/>
          <w:szCs w:val="24"/>
        </w:rPr>
        <w:t xml:space="preserve">) </w:t>
      </w:r>
      <w:r w:rsidRPr="001B766E">
        <w:rPr>
          <w:rFonts w:ascii="Times New Roman" w:hAnsi="Times New Roman" w:cs="Times New Roman"/>
          <w:sz w:val="24"/>
          <w:szCs w:val="24"/>
        </w:rPr>
        <w:t>varaliste õigustega seotud andmed</w:t>
      </w:r>
      <w:r w:rsidR="00903D62">
        <w:rPr>
          <w:rFonts w:ascii="Times New Roman" w:hAnsi="Times New Roman" w:cs="Times New Roman"/>
          <w:sz w:val="24"/>
          <w:szCs w:val="24"/>
        </w:rPr>
        <w:t>.</w:t>
      </w:r>
      <w:r w:rsidR="00273D07">
        <w:rPr>
          <w:rFonts w:ascii="Times New Roman" w:hAnsi="Times New Roman" w:cs="Times New Roman"/>
          <w:sz w:val="24"/>
          <w:szCs w:val="24"/>
        </w:rPr>
        <w:t>“;</w:t>
      </w:r>
    </w:p>
    <w:p w14:paraId="54B918E9" w14:textId="77777777" w:rsidR="00930F95" w:rsidRDefault="00930F95" w:rsidP="001B766E">
      <w:pPr>
        <w:spacing w:after="0" w:line="240" w:lineRule="auto"/>
        <w:jc w:val="both"/>
        <w:rPr>
          <w:rFonts w:ascii="Times New Roman" w:hAnsi="Times New Roman" w:cs="Times New Roman"/>
          <w:sz w:val="24"/>
          <w:szCs w:val="24"/>
        </w:rPr>
      </w:pPr>
    </w:p>
    <w:p w14:paraId="0CD6FE97" w14:textId="1821FED9" w:rsidR="00930F95" w:rsidRDefault="00930F95" w:rsidP="001B766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3) </w:t>
      </w:r>
      <w:r w:rsidRPr="11E6FD3E">
        <w:rPr>
          <w:rFonts w:ascii="Times New Roman" w:hAnsi="Times New Roman" w:cs="Times New Roman"/>
          <w:sz w:val="24"/>
          <w:szCs w:val="24"/>
        </w:rPr>
        <w:t>paragrahv</w:t>
      </w:r>
      <w:r>
        <w:rPr>
          <w:rFonts w:ascii="Times New Roman" w:hAnsi="Times New Roman" w:cs="Times New Roman"/>
          <w:sz w:val="24"/>
          <w:szCs w:val="24"/>
        </w:rPr>
        <w:t>i</w:t>
      </w:r>
      <w:r w:rsidRPr="11E6FD3E">
        <w:rPr>
          <w:rFonts w:ascii="Times New Roman" w:hAnsi="Times New Roman" w:cs="Times New Roman"/>
          <w:sz w:val="24"/>
          <w:szCs w:val="24"/>
        </w:rPr>
        <w:t xml:space="preserve"> 32</w:t>
      </w:r>
      <w:r w:rsidRPr="11E6FD3E">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lõige 2 muudetakse ja sõnastatakse järgmiselt:</w:t>
      </w:r>
    </w:p>
    <w:p w14:paraId="14A9A07F" w14:textId="10DDF8EA" w:rsidR="00CA7478" w:rsidRDefault="00CA7478" w:rsidP="3F1D4401">
      <w:pPr>
        <w:spacing w:after="0" w:line="240" w:lineRule="auto"/>
        <w:jc w:val="both"/>
        <w:rPr>
          <w:rFonts w:ascii="Times New Roman" w:hAnsi="Times New Roman" w:cs="Times New Roman"/>
          <w:sz w:val="24"/>
          <w:szCs w:val="24"/>
        </w:rPr>
      </w:pPr>
    </w:p>
    <w:p w14:paraId="752AB6EA" w14:textId="476FAA71" w:rsidR="001502A8" w:rsidRDefault="00B979DD" w:rsidP="11E6FD3E">
      <w:pPr>
        <w:spacing w:after="0" w:line="240" w:lineRule="auto"/>
        <w:jc w:val="both"/>
        <w:rPr>
          <w:rFonts w:ascii="Times New Roman" w:hAnsi="Times New Roman" w:cs="Times New Roman"/>
          <w:sz w:val="24"/>
          <w:szCs w:val="24"/>
        </w:rPr>
      </w:pPr>
      <w:ins w:id="88" w:author="Inge Mehide" w:date="2024-12-02T13:38:00Z">
        <w:r>
          <w:rPr>
            <w:rFonts w:ascii="Times New Roman" w:hAnsi="Times New Roman" w:cs="Times New Roman"/>
            <w:sz w:val="24"/>
            <w:szCs w:val="24"/>
          </w:rPr>
          <w:t>„</w:t>
        </w:r>
      </w:ins>
      <w:r w:rsidR="2ABAD0F9" w:rsidRPr="11E6FD3E">
        <w:rPr>
          <w:rFonts w:ascii="Times New Roman" w:hAnsi="Times New Roman" w:cs="Times New Roman"/>
          <w:sz w:val="24"/>
          <w:szCs w:val="24"/>
        </w:rPr>
        <w:t>(</w:t>
      </w:r>
      <w:del w:id="89" w:author="Inge Mehide" w:date="2024-12-02T13:38:00Z">
        <w:r w:rsidR="00930F95" w:rsidDel="00B979DD">
          <w:rPr>
            <w:rFonts w:ascii="Times New Roman" w:hAnsi="Times New Roman" w:cs="Times New Roman"/>
            <w:sz w:val="24"/>
            <w:szCs w:val="24"/>
          </w:rPr>
          <w:delText>„</w:delText>
        </w:r>
      </w:del>
      <w:r w:rsidR="00930F95">
        <w:rPr>
          <w:rFonts w:ascii="Times New Roman" w:hAnsi="Times New Roman" w:cs="Times New Roman"/>
          <w:sz w:val="24"/>
          <w:szCs w:val="24"/>
        </w:rPr>
        <w:t>2</w:t>
      </w:r>
      <w:r w:rsidR="2ABAD0F9" w:rsidRPr="11E6FD3E">
        <w:rPr>
          <w:rFonts w:ascii="Times New Roman" w:hAnsi="Times New Roman" w:cs="Times New Roman"/>
          <w:sz w:val="24"/>
          <w:szCs w:val="24"/>
        </w:rPr>
        <w:t xml:space="preserve">) </w:t>
      </w:r>
      <w:r w:rsidR="054B2A48" w:rsidRPr="11E6FD3E">
        <w:rPr>
          <w:rFonts w:ascii="Times New Roman" w:hAnsi="Times New Roman" w:cs="Times New Roman"/>
          <w:sz w:val="24"/>
          <w:szCs w:val="24"/>
        </w:rPr>
        <w:t>Eesti teabevärava vastutav töötleja on Riigi Infosüsteemi</w:t>
      </w:r>
      <w:r w:rsidR="73E0F322" w:rsidRPr="11E6FD3E">
        <w:rPr>
          <w:rFonts w:ascii="Times New Roman" w:hAnsi="Times New Roman" w:cs="Times New Roman"/>
          <w:sz w:val="24"/>
          <w:szCs w:val="24"/>
        </w:rPr>
        <w:t xml:space="preserve"> A</w:t>
      </w:r>
      <w:r w:rsidR="054B2A48" w:rsidRPr="11E6FD3E">
        <w:rPr>
          <w:rFonts w:ascii="Times New Roman" w:hAnsi="Times New Roman" w:cs="Times New Roman"/>
          <w:sz w:val="24"/>
          <w:szCs w:val="24"/>
        </w:rPr>
        <w:t>met</w:t>
      </w:r>
      <w:r w:rsidR="6C9B0D23" w:rsidRPr="11E6FD3E">
        <w:rPr>
          <w:rFonts w:ascii="Times New Roman" w:hAnsi="Times New Roman" w:cs="Times New Roman"/>
          <w:sz w:val="24"/>
          <w:szCs w:val="24"/>
        </w:rPr>
        <w:t>.</w:t>
      </w:r>
      <w:r w:rsidR="00930F95">
        <w:rPr>
          <w:rFonts w:ascii="Times New Roman" w:hAnsi="Times New Roman" w:cs="Times New Roman"/>
          <w:sz w:val="24"/>
          <w:szCs w:val="24"/>
        </w:rPr>
        <w:t>“;</w:t>
      </w:r>
    </w:p>
    <w:p w14:paraId="37FA2310" w14:textId="77777777" w:rsidR="001502A8" w:rsidRDefault="001502A8" w:rsidP="11E6FD3E">
      <w:pPr>
        <w:spacing w:after="0" w:line="240" w:lineRule="auto"/>
        <w:jc w:val="both"/>
        <w:rPr>
          <w:rFonts w:ascii="Times New Roman" w:hAnsi="Times New Roman" w:cs="Times New Roman"/>
          <w:sz w:val="24"/>
          <w:szCs w:val="24"/>
        </w:rPr>
      </w:pPr>
    </w:p>
    <w:p w14:paraId="34BE28B8" w14:textId="50C7F17A" w:rsidR="00CA7478" w:rsidRDefault="001502A8" w:rsidP="11E6FD3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4) </w:t>
      </w:r>
      <w:r w:rsidRPr="11E6FD3E">
        <w:rPr>
          <w:rFonts w:ascii="Times New Roman" w:hAnsi="Times New Roman" w:cs="Times New Roman"/>
          <w:sz w:val="24"/>
          <w:szCs w:val="24"/>
        </w:rPr>
        <w:t>paragrahv</w:t>
      </w:r>
      <w:r>
        <w:rPr>
          <w:rFonts w:ascii="Times New Roman" w:hAnsi="Times New Roman" w:cs="Times New Roman"/>
          <w:sz w:val="24"/>
          <w:szCs w:val="24"/>
        </w:rPr>
        <w:t>i</w:t>
      </w:r>
      <w:r w:rsidRPr="11E6FD3E">
        <w:rPr>
          <w:rFonts w:ascii="Times New Roman" w:hAnsi="Times New Roman" w:cs="Times New Roman"/>
          <w:sz w:val="24"/>
          <w:szCs w:val="24"/>
        </w:rPr>
        <w:t xml:space="preserve"> 32</w:t>
      </w:r>
      <w:r w:rsidRPr="11E6FD3E">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täiendatakse lõikega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5EDF3C29" w14:textId="6579915F" w:rsidR="11E6FD3E" w:rsidRDefault="11E6FD3E" w:rsidP="11E6FD3E">
      <w:pPr>
        <w:spacing w:after="0" w:line="240" w:lineRule="auto"/>
        <w:jc w:val="both"/>
        <w:rPr>
          <w:rFonts w:ascii="Times New Roman" w:hAnsi="Times New Roman" w:cs="Times New Roman"/>
          <w:sz w:val="24"/>
          <w:szCs w:val="24"/>
        </w:rPr>
      </w:pPr>
    </w:p>
    <w:p w14:paraId="106A998D" w14:textId="50876F3D" w:rsidR="000254C2" w:rsidRPr="00201F32" w:rsidRDefault="001502A8" w:rsidP="37751E2A">
      <w:pPr>
        <w:spacing w:after="15" w:line="247" w:lineRule="auto"/>
        <w:ind w:left="-5" w:right="49" w:hanging="1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w:t>
      </w:r>
      <w:r w:rsidR="5283B574" w:rsidRPr="37751E2A">
        <w:rPr>
          <w:rFonts w:ascii="Times New Roman" w:eastAsia="Times New Roman" w:hAnsi="Times New Roman" w:cs="Times New Roman"/>
          <w:sz w:val="24"/>
          <w:szCs w:val="24"/>
        </w:rPr>
        <w:t>(</w:t>
      </w:r>
      <w:r w:rsidR="00A03F98">
        <w:rPr>
          <w:rFonts w:ascii="Times New Roman" w:eastAsia="Times New Roman" w:hAnsi="Times New Roman" w:cs="Times New Roman"/>
          <w:sz w:val="24"/>
          <w:szCs w:val="24"/>
        </w:rPr>
        <w:t>2</w:t>
      </w:r>
      <w:r w:rsidR="00A03F98">
        <w:rPr>
          <w:rFonts w:ascii="Times New Roman" w:eastAsia="Times New Roman" w:hAnsi="Times New Roman" w:cs="Times New Roman"/>
          <w:sz w:val="24"/>
          <w:szCs w:val="24"/>
          <w:vertAlign w:val="superscript"/>
        </w:rPr>
        <w:t>1</w:t>
      </w:r>
      <w:r w:rsidR="5283B574" w:rsidRPr="37751E2A">
        <w:rPr>
          <w:rFonts w:ascii="Times New Roman" w:eastAsia="Times New Roman" w:hAnsi="Times New Roman" w:cs="Times New Roman"/>
          <w:sz w:val="24"/>
          <w:szCs w:val="24"/>
        </w:rPr>
        <w:t>)</w:t>
      </w:r>
      <w:r w:rsidR="00883982">
        <w:rPr>
          <w:rFonts w:ascii="Times New Roman" w:eastAsia="Times New Roman" w:hAnsi="Times New Roman" w:cs="Times New Roman"/>
          <w:sz w:val="24"/>
          <w:szCs w:val="24"/>
        </w:rPr>
        <w:t xml:space="preserve"> </w:t>
      </w:r>
      <w:commentRangeStart w:id="90"/>
      <w:del w:id="91" w:author="Inge Mehide" w:date="2024-12-05T10:42:00Z">
        <w:r w:rsidR="008D03D2" w:rsidDel="00625130">
          <w:rPr>
            <w:rFonts w:ascii="Times New Roman" w:eastAsia="Times New Roman" w:hAnsi="Times New Roman" w:cs="Times New Roman"/>
            <w:sz w:val="24"/>
            <w:szCs w:val="24"/>
          </w:rPr>
          <w:delText>Isikuandmeid</w:delText>
        </w:r>
        <w:r w:rsidR="006B4552" w:rsidDel="00625130">
          <w:rPr>
            <w:rFonts w:ascii="Times New Roman" w:eastAsia="Times New Roman" w:hAnsi="Times New Roman" w:cs="Times New Roman"/>
            <w:sz w:val="24"/>
            <w:szCs w:val="24"/>
          </w:rPr>
          <w:delText xml:space="preserve"> </w:delText>
        </w:r>
      </w:del>
      <w:ins w:id="92" w:author="Inge Mehide" w:date="2024-12-05T10:42:00Z">
        <w:r w:rsidR="00625130" w:rsidRPr="37751E2A">
          <w:rPr>
            <w:rFonts w:ascii="Times New Roman" w:eastAsia="Times New Roman" w:hAnsi="Times New Roman" w:cs="Times New Roman"/>
            <w:sz w:val="24"/>
            <w:szCs w:val="24"/>
          </w:rPr>
          <w:t xml:space="preserve">Eesti teabeväravas </w:t>
        </w:r>
      </w:ins>
      <w:r w:rsidR="5283B574" w:rsidRPr="37751E2A">
        <w:rPr>
          <w:rFonts w:ascii="Times New Roman" w:eastAsia="Times New Roman" w:hAnsi="Times New Roman" w:cs="Times New Roman"/>
          <w:sz w:val="24"/>
          <w:szCs w:val="24"/>
        </w:rPr>
        <w:t>säilitatakse</w:t>
      </w:r>
      <w:del w:id="93" w:author="Inge Mehide" w:date="2024-12-05T10:42:00Z">
        <w:r w:rsidR="5283B574" w:rsidRPr="37751E2A" w:rsidDel="00625130">
          <w:rPr>
            <w:rFonts w:ascii="Times New Roman" w:eastAsia="Times New Roman" w:hAnsi="Times New Roman" w:cs="Times New Roman"/>
            <w:sz w:val="24"/>
            <w:szCs w:val="24"/>
          </w:rPr>
          <w:delText xml:space="preserve"> Eesti teabeväravas</w:delText>
        </w:r>
      </w:del>
      <w:commentRangeEnd w:id="90"/>
      <w:r w:rsidR="00625130">
        <w:rPr>
          <w:rStyle w:val="Kommentaariviide"/>
        </w:rPr>
        <w:commentReference w:id="90"/>
      </w:r>
      <w:r w:rsidR="5283B574" w:rsidRPr="37751E2A">
        <w:rPr>
          <w:rFonts w:ascii="Times New Roman" w:eastAsia="Times New Roman" w:hAnsi="Times New Roman" w:cs="Times New Roman"/>
          <w:sz w:val="24"/>
          <w:szCs w:val="24"/>
        </w:rPr>
        <w:t>:</w:t>
      </w:r>
    </w:p>
    <w:p w14:paraId="6AAF9AC5" w14:textId="4C8A790B" w:rsidR="000254C2" w:rsidRPr="000F5F64" w:rsidRDefault="00EF5B6B" w:rsidP="009F621C">
      <w:pPr>
        <w:spacing w:after="0" w:line="247" w:lineRule="auto"/>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w:t>
      </w:r>
      <w:ins w:id="94" w:author="Inge Mehide" w:date="2024-12-05T10:42:00Z">
        <w:r w:rsidR="00625130">
          <w:rPr>
            <w:rFonts w:ascii="Times New Roman" w:eastAsia="Times New Roman" w:hAnsi="Times New Roman" w:cs="Times New Roman"/>
            <w:sz w:val="24"/>
            <w:szCs w:val="24"/>
          </w:rPr>
          <w:t xml:space="preserve">isikuandmeid </w:t>
        </w:r>
      </w:ins>
      <w:r w:rsidR="584875F8" w:rsidRPr="000F5F64">
        <w:rPr>
          <w:rFonts w:ascii="Times New Roman" w:eastAsia="Times New Roman" w:hAnsi="Times New Roman" w:cs="Times New Roman"/>
          <w:sz w:val="24"/>
          <w:szCs w:val="24"/>
        </w:rPr>
        <w:t xml:space="preserve">teenuste </w:t>
      </w:r>
      <w:r w:rsidR="508E99ED" w:rsidRPr="000F5F64">
        <w:rPr>
          <w:rFonts w:ascii="Times New Roman" w:eastAsia="Times New Roman" w:hAnsi="Times New Roman" w:cs="Times New Roman"/>
          <w:sz w:val="24"/>
          <w:szCs w:val="24"/>
        </w:rPr>
        <w:t>ü</w:t>
      </w:r>
      <w:r w:rsidR="374E463E" w:rsidRPr="000F5F64">
        <w:rPr>
          <w:rFonts w:ascii="Times New Roman" w:eastAsia="Times New Roman" w:hAnsi="Times New Roman" w:cs="Times New Roman"/>
          <w:sz w:val="24"/>
          <w:szCs w:val="24"/>
        </w:rPr>
        <w:t>ksikpäringu</w:t>
      </w:r>
      <w:del w:id="95" w:author="Inge Mehide" w:date="2024-12-02T13:42:00Z">
        <w:r w:rsidR="5D0276CB" w:rsidRPr="000F5F64" w:rsidDel="00B979DD">
          <w:rPr>
            <w:rFonts w:ascii="Times New Roman" w:eastAsia="Times New Roman" w:hAnsi="Times New Roman" w:cs="Times New Roman"/>
            <w:sz w:val="24"/>
            <w:szCs w:val="24"/>
          </w:rPr>
          <w:delText>te</w:delText>
        </w:r>
      </w:del>
      <w:r w:rsidR="5D0276CB" w:rsidRPr="000F5F64">
        <w:rPr>
          <w:rFonts w:ascii="Times New Roman" w:eastAsia="Times New Roman" w:hAnsi="Times New Roman" w:cs="Times New Roman"/>
          <w:sz w:val="24"/>
          <w:szCs w:val="24"/>
        </w:rPr>
        <w:t xml:space="preserve"> </w:t>
      </w:r>
      <w:commentRangeStart w:id="96"/>
      <w:del w:id="97" w:author="Inge Mehide" w:date="2024-12-02T13:44:00Z">
        <w:r w:rsidR="5D0276CB" w:rsidRPr="000F5F64" w:rsidDel="00B979DD">
          <w:rPr>
            <w:rFonts w:ascii="Times New Roman" w:eastAsia="Times New Roman" w:hAnsi="Times New Roman" w:cs="Times New Roman"/>
            <w:sz w:val="24"/>
            <w:szCs w:val="24"/>
          </w:rPr>
          <w:delText>vaates</w:delText>
        </w:r>
      </w:del>
      <w:ins w:id="98" w:author="Inge Mehide" w:date="2024-12-02T13:44:00Z">
        <w:r w:rsidR="00B979DD">
          <w:rPr>
            <w:rFonts w:ascii="Times New Roman" w:eastAsia="Times New Roman" w:hAnsi="Times New Roman" w:cs="Times New Roman"/>
            <w:sz w:val="24"/>
            <w:szCs w:val="24"/>
          </w:rPr>
          <w:t>korral</w:t>
        </w:r>
      </w:ins>
      <w:r w:rsidR="5D0276CB" w:rsidRPr="000F5F64">
        <w:rPr>
          <w:rFonts w:ascii="Times New Roman" w:eastAsia="Times New Roman" w:hAnsi="Times New Roman" w:cs="Times New Roman"/>
          <w:sz w:val="24"/>
          <w:szCs w:val="24"/>
        </w:rPr>
        <w:t xml:space="preserve"> </w:t>
      </w:r>
      <w:commentRangeEnd w:id="96"/>
      <w:r w:rsidR="00B979DD">
        <w:rPr>
          <w:rStyle w:val="Kommentaariviide"/>
        </w:rPr>
        <w:commentReference w:id="96"/>
      </w:r>
      <w:r w:rsidR="00D42542" w:rsidRPr="000F5F64">
        <w:rPr>
          <w:rFonts w:ascii="Times New Roman" w:eastAsia="Times New Roman" w:hAnsi="Times New Roman" w:cs="Times New Roman"/>
          <w:sz w:val="24"/>
          <w:szCs w:val="24"/>
        </w:rPr>
        <w:t>isikustatud sessiooni lõpuni, kuid mitte kauem kui</w:t>
      </w:r>
      <w:r w:rsidR="5283B574" w:rsidRPr="000F5F64">
        <w:rPr>
          <w:rFonts w:ascii="Times New Roman" w:eastAsia="Times New Roman" w:hAnsi="Times New Roman" w:cs="Times New Roman"/>
          <w:sz w:val="24"/>
          <w:szCs w:val="24"/>
        </w:rPr>
        <w:t xml:space="preserve"> 30 minutit</w:t>
      </w:r>
      <w:r w:rsidR="00EC72D3" w:rsidRPr="000F5F64">
        <w:rPr>
          <w:rFonts w:ascii="Times New Roman" w:eastAsia="Times New Roman" w:hAnsi="Times New Roman" w:cs="Times New Roman"/>
          <w:sz w:val="24"/>
          <w:szCs w:val="24"/>
        </w:rPr>
        <w:t xml:space="preserve"> päringu tegemisest</w:t>
      </w:r>
      <w:ins w:id="99" w:author="Inge Mehide" w:date="2024-12-02T13:47:00Z">
        <w:r w:rsidR="00AC3E85">
          <w:rPr>
            <w:rFonts w:ascii="Times New Roman" w:eastAsia="Times New Roman" w:hAnsi="Times New Roman" w:cs="Times New Roman"/>
            <w:sz w:val="24"/>
            <w:szCs w:val="24"/>
          </w:rPr>
          <w:t xml:space="preserve"> arvates</w:t>
        </w:r>
      </w:ins>
      <w:r w:rsidR="5283B574" w:rsidRPr="000F5F64">
        <w:rPr>
          <w:rFonts w:ascii="Times New Roman" w:eastAsia="Times New Roman" w:hAnsi="Times New Roman" w:cs="Times New Roman"/>
          <w:sz w:val="24"/>
          <w:szCs w:val="24"/>
        </w:rPr>
        <w:t>;</w:t>
      </w:r>
    </w:p>
    <w:p w14:paraId="224B79DE" w14:textId="11DFFC09" w:rsidR="000254C2" w:rsidRPr="000F5F64" w:rsidRDefault="00EF5B6B" w:rsidP="009F621C">
      <w:pPr>
        <w:spacing w:after="0" w:line="247" w:lineRule="auto"/>
        <w:ind w:right="4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ins w:id="100" w:author="Inge Mehide" w:date="2024-12-05T10:54:00Z">
        <w:r w:rsidR="00371378" w:rsidRPr="000F5F64">
          <w:rPr>
            <w:rFonts w:ascii="Times New Roman" w:eastAsia="Times New Roman" w:hAnsi="Times New Roman" w:cs="Times New Roman"/>
            <w:color w:val="000000" w:themeColor="text1"/>
            <w:sz w:val="24"/>
            <w:szCs w:val="24"/>
          </w:rPr>
          <w:t xml:space="preserve">nõusolekut </w:t>
        </w:r>
      </w:ins>
      <w:r w:rsidR="0CAABA68" w:rsidRPr="000F5F64">
        <w:rPr>
          <w:rFonts w:ascii="Times New Roman" w:eastAsia="Times New Roman" w:hAnsi="Times New Roman" w:cs="Times New Roman"/>
          <w:color w:val="000000" w:themeColor="text1"/>
          <w:sz w:val="24"/>
          <w:szCs w:val="24"/>
        </w:rPr>
        <w:t>t</w:t>
      </w:r>
      <w:r w:rsidR="6457BA00" w:rsidRPr="000F5F64">
        <w:rPr>
          <w:rFonts w:ascii="Times New Roman" w:eastAsia="Times New Roman" w:hAnsi="Times New Roman" w:cs="Times New Roman"/>
          <w:color w:val="000000" w:themeColor="text1"/>
          <w:sz w:val="24"/>
          <w:szCs w:val="24"/>
        </w:rPr>
        <w:t>eabevärava töölaua</w:t>
      </w:r>
      <w:ins w:id="101" w:author="Inge Mehide" w:date="2024-12-02T13:56:00Z">
        <w:r w:rsidR="00560DD7">
          <w:rPr>
            <w:rFonts w:ascii="Times New Roman" w:eastAsia="Times New Roman" w:hAnsi="Times New Roman" w:cs="Times New Roman"/>
            <w:color w:val="000000" w:themeColor="text1"/>
            <w:sz w:val="24"/>
            <w:szCs w:val="24"/>
          </w:rPr>
          <w:t>päringu</w:t>
        </w:r>
      </w:ins>
      <w:ins w:id="102" w:author="Inge Mehide" w:date="2024-12-05T10:54:00Z">
        <w:r w:rsidR="00371378">
          <w:rPr>
            <w:rFonts w:ascii="Times New Roman" w:eastAsia="Times New Roman" w:hAnsi="Times New Roman" w:cs="Times New Roman"/>
            <w:color w:val="000000" w:themeColor="text1"/>
            <w:sz w:val="24"/>
            <w:szCs w:val="24"/>
          </w:rPr>
          <w:t>teks</w:t>
        </w:r>
      </w:ins>
      <w:r w:rsidR="6457BA00" w:rsidRPr="000F5F64">
        <w:rPr>
          <w:rFonts w:ascii="Times New Roman" w:eastAsia="Times New Roman" w:hAnsi="Times New Roman" w:cs="Times New Roman"/>
          <w:color w:val="000000" w:themeColor="text1"/>
          <w:sz w:val="24"/>
          <w:szCs w:val="24"/>
        </w:rPr>
        <w:t xml:space="preserve"> </w:t>
      </w:r>
      <w:del w:id="103" w:author="Inge Mehide" w:date="2024-12-05T10:54:00Z">
        <w:r w:rsidR="6457BA00" w:rsidRPr="000F5F64" w:rsidDel="00371378">
          <w:rPr>
            <w:rFonts w:ascii="Times New Roman" w:eastAsia="Times New Roman" w:hAnsi="Times New Roman" w:cs="Times New Roman"/>
            <w:color w:val="000000" w:themeColor="text1"/>
            <w:sz w:val="24"/>
            <w:szCs w:val="24"/>
          </w:rPr>
          <w:delText xml:space="preserve">nõusolekut </w:delText>
        </w:r>
      </w:del>
      <w:r w:rsidR="00686355">
        <w:rPr>
          <w:rFonts w:ascii="Times New Roman" w:eastAsia="Times New Roman" w:hAnsi="Times New Roman" w:cs="Times New Roman"/>
          <w:color w:val="000000" w:themeColor="text1"/>
          <w:sz w:val="24"/>
          <w:szCs w:val="24"/>
        </w:rPr>
        <w:t>üks</w:t>
      </w:r>
      <w:r w:rsidR="0D6B1A6A" w:rsidRPr="000F5F64">
        <w:rPr>
          <w:rFonts w:ascii="Times New Roman" w:eastAsia="Times New Roman" w:hAnsi="Times New Roman" w:cs="Times New Roman"/>
          <w:color w:val="000000" w:themeColor="text1"/>
          <w:sz w:val="24"/>
          <w:szCs w:val="24"/>
        </w:rPr>
        <w:t xml:space="preserve"> aasta nõusoleku andmisest</w:t>
      </w:r>
      <w:r w:rsidR="007B0467" w:rsidRPr="000F5F64">
        <w:rPr>
          <w:rFonts w:ascii="Times New Roman" w:eastAsia="Times New Roman" w:hAnsi="Times New Roman" w:cs="Times New Roman"/>
          <w:color w:val="000000" w:themeColor="text1"/>
          <w:sz w:val="24"/>
          <w:szCs w:val="24"/>
        </w:rPr>
        <w:t xml:space="preserve"> </w:t>
      </w:r>
      <w:ins w:id="104" w:author="Inge Mehide" w:date="2024-12-02T14:23:00Z">
        <w:r w:rsidR="009F1186">
          <w:rPr>
            <w:rFonts w:ascii="Times New Roman" w:eastAsia="Times New Roman" w:hAnsi="Times New Roman" w:cs="Times New Roman"/>
            <w:color w:val="000000" w:themeColor="text1"/>
            <w:sz w:val="24"/>
            <w:szCs w:val="24"/>
          </w:rPr>
          <w:t xml:space="preserve">arvates </w:t>
        </w:r>
      </w:ins>
      <w:r w:rsidR="007B0467" w:rsidRPr="000F5F64">
        <w:rPr>
          <w:rFonts w:ascii="Times New Roman" w:eastAsia="Times New Roman" w:hAnsi="Times New Roman" w:cs="Times New Roman"/>
          <w:color w:val="000000" w:themeColor="text1"/>
          <w:sz w:val="24"/>
          <w:szCs w:val="24"/>
        </w:rPr>
        <w:t xml:space="preserve">või </w:t>
      </w:r>
      <w:ins w:id="105" w:author="Inge Mehide" w:date="2024-12-02T14:04:00Z">
        <w:r w:rsidR="00560DD7">
          <w:rPr>
            <w:rFonts w:ascii="Times New Roman" w:eastAsia="Times New Roman" w:hAnsi="Times New Roman" w:cs="Times New Roman"/>
            <w:color w:val="000000" w:themeColor="text1"/>
            <w:sz w:val="24"/>
            <w:szCs w:val="24"/>
          </w:rPr>
          <w:t xml:space="preserve">kuni </w:t>
        </w:r>
      </w:ins>
      <w:del w:id="106" w:author="Inge Mehide" w:date="2024-12-02T14:03:00Z">
        <w:r w:rsidR="007B0467" w:rsidRPr="000F5F64" w:rsidDel="00560DD7">
          <w:rPr>
            <w:rFonts w:ascii="Times New Roman" w:eastAsia="Times New Roman" w:hAnsi="Times New Roman" w:cs="Times New Roman"/>
            <w:color w:val="000000" w:themeColor="text1"/>
            <w:sz w:val="24"/>
            <w:szCs w:val="24"/>
          </w:rPr>
          <w:delText xml:space="preserve">nõusoleku </w:delText>
        </w:r>
      </w:del>
      <w:ins w:id="107" w:author="Inge Mehide" w:date="2024-12-02T14:04:00Z">
        <w:r w:rsidR="00560DD7">
          <w:rPr>
            <w:rFonts w:ascii="Times New Roman" w:eastAsia="Times New Roman" w:hAnsi="Times New Roman" w:cs="Times New Roman"/>
            <w:color w:val="000000" w:themeColor="text1"/>
            <w:sz w:val="24"/>
            <w:szCs w:val="24"/>
          </w:rPr>
          <w:t xml:space="preserve"> </w:t>
        </w:r>
      </w:ins>
      <w:ins w:id="108" w:author="Inge Mehide" w:date="2024-12-02T14:03:00Z">
        <w:r w:rsidR="00560DD7">
          <w:rPr>
            <w:rFonts w:ascii="Times New Roman" w:eastAsia="Times New Roman" w:hAnsi="Times New Roman" w:cs="Times New Roman"/>
            <w:color w:val="000000" w:themeColor="text1"/>
            <w:sz w:val="24"/>
            <w:szCs w:val="24"/>
          </w:rPr>
          <w:t>selle</w:t>
        </w:r>
        <w:r w:rsidR="00560DD7" w:rsidRPr="000F5F64">
          <w:rPr>
            <w:rFonts w:ascii="Times New Roman" w:eastAsia="Times New Roman" w:hAnsi="Times New Roman" w:cs="Times New Roman"/>
            <w:color w:val="000000" w:themeColor="text1"/>
            <w:sz w:val="24"/>
            <w:szCs w:val="24"/>
          </w:rPr>
          <w:t xml:space="preserve"> </w:t>
        </w:r>
      </w:ins>
      <w:commentRangeStart w:id="109"/>
      <w:r w:rsidR="007B0467" w:rsidRPr="000F5F64">
        <w:rPr>
          <w:rFonts w:ascii="Times New Roman" w:eastAsia="Times New Roman" w:hAnsi="Times New Roman" w:cs="Times New Roman"/>
          <w:color w:val="000000" w:themeColor="text1"/>
          <w:sz w:val="24"/>
          <w:szCs w:val="24"/>
        </w:rPr>
        <w:t>tagasi</w:t>
      </w:r>
      <w:del w:id="110" w:author="Inge Mehide" w:date="2024-12-02T13:48:00Z">
        <w:r w:rsidR="007B0467" w:rsidRPr="000F5F64" w:rsidDel="00AC3E85">
          <w:rPr>
            <w:rFonts w:ascii="Times New Roman" w:eastAsia="Times New Roman" w:hAnsi="Times New Roman" w:cs="Times New Roman"/>
            <w:color w:val="000000" w:themeColor="text1"/>
            <w:sz w:val="24"/>
            <w:szCs w:val="24"/>
          </w:rPr>
          <w:delText xml:space="preserve"> </w:delText>
        </w:r>
      </w:del>
      <w:r w:rsidR="007B0467" w:rsidRPr="000F5F64">
        <w:rPr>
          <w:rFonts w:ascii="Times New Roman" w:eastAsia="Times New Roman" w:hAnsi="Times New Roman" w:cs="Times New Roman"/>
          <w:color w:val="000000" w:themeColor="text1"/>
          <w:sz w:val="24"/>
          <w:szCs w:val="24"/>
        </w:rPr>
        <w:t>võtmiseni</w:t>
      </w:r>
      <w:commentRangeEnd w:id="109"/>
      <w:r w:rsidR="00AC3E85">
        <w:rPr>
          <w:rStyle w:val="Kommentaariviide"/>
        </w:rPr>
        <w:commentReference w:id="109"/>
      </w:r>
      <w:r w:rsidR="0D6B1A6A" w:rsidRPr="000F5F64">
        <w:rPr>
          <w:rFonts w:ascii="Times New Roman" w:eastAsia="Times New Roman" w:hAnsi="Times New Roman" w:cs="Times New Roman"/>
          <w:color w:val="000000" w:themeColor="text1"/>
          <w:sz w:val="24"/>
          <w:szCs w:val="24"/>
        </w:rPr>
        <w:t xml:space="preserve">; </w:t>
      </w:r>
    </w:p>
    <w:p w14:paraId="5BAF8494" w14:textId="3F11D323" w:rsidR="000254C2" w:rsidRPr="000F5F64" w:rsidRDefault="00EF5B6B" w:rsidP="009F621C">
      <w:pPr>
        <w:spacing w:after="0" w:line="247" w:lineRule="auto"/>
        <w:ind w:right="4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5105C1" w:rsidRPr="005105C1">
        <w:t xml:space="preserve"> </w:t>
      </w:r>
      <w:ins w:id="111" w:author="Inge Mehide" w:date="2024-12-05T10:46:00Z">
        <w:r w:rsidR="00625130">
          <w:rPr>
            <w:rFonts w:ascii="Times New Roman" w:hAnsi="Times New Roman" w:cs="Times New Roman"/>
            <w:sz w:val="24"/>
            <w:szCs w:val="24"/>
          </w:rPr>
          <w:t xml:space="preserve">isikuandmeid </w:t>
        </w:r>
      </w:ins>
      <w:r w:rsidR="005105C1" w:rsidRPr="005105C1">
        <w:rPr>
          <w:rFonts w:ascii="Times New Roman" w:eastAsia="Times New Roman" w:hAnsi="Times New Roman" w:cs="Times New Roman"/>
          <w:color w:val="000000" w:themeColor="text1"/>
          <w:sz w:val="24"/>
          <w:szCs w:val="24"/>
        </w:rPr>
        <w:t xml:space="preserve">nõusolekupõhise kuvamise korral 30 päeva pärast omavahel seotud haldusmenetlustest viimase </w:t>
      </w:r>
      <w:del w:id="112" w:author="Inge Mehide" w:date="2024-12-02T14:21:00Z">
        <w:r w:rsidR="005105C1" w:rsidRPr="005105C1" w:rsidDel="009F1186">
          <w:rPr>
            <w:rFonts w:ascii="Times New Roman" w:eastAsia="Times New Roman" w:hAnsi="Times New Roman" w:cs="Times New Roman"/>
            <w:color w:val="000000" w:themeColor="text1"/>
            <w:sz w:val="24"/>
            <w:szCs w:val="24"/>
          </w:rPr>
          <w:delText>haldus</w:delText>
        </w:r>
      </w:del>
      <w:del w:id="113" w:author="Inge Mehide" w:date="2024-12-02T14:23:00Z">
        <w:r w:rsidR="005105C1" w:rsidRPr="005105C1" w:rsidDel="009F1186">
          <w:rPr>
            <w:rFonts w:ascii="Times New Roman" w:eastAsia="Times New Roman" w:hAnsi="Times New Roman" w:cs="Times New Roman"/>
            <w:color w:val="000000" w:themeColor="text1"/>
            <w:sz w:val="24"/>
            <w:szCs w:val="24"/>
          </w:rPr>
          <w:delText>menetluse</w:delText>
        </w:r>
      </w:del>
      <w:del w:id="114" w:author="Inge Mehide" w:date="2024-12-05T11:22:00Z">
        <w:r w:rsidR="005105C1" w:rsidRPr="005105C1" w:rsidDel="009F14D7">
          <w:rPr>
            <w:rFonts w:ascii="Times New Roman" w:eastAsia="Times New Roman" w:hAnsi="Times New Roman" w:cs="Times New Roman"/>
            <w:color w:val="000000" w:themeColor="text1"/>
            <w:sz w:val="24"/>
            <w:szCs w:val="24"/>
          </w:rPr>
          <w:delText xml:space="preserve"> </w:delText>
        </w:r>
      </w:del>
      <w:r w:rsidR="005105C1" w:rsidRPr="005105C1">
        <w:rPr>
          <w:rFonts w:ascii="Times New Roman" w:eastAsia="Times New Roman" w:hAnsi="Times New Roman" w:cs="Times New Roman"/>
          <w:color w:val="000000" w:themeColor="text1"/>
          <w:sz w:val="24"/>
          <w:szCs w:val="24"/>
        </w:rPr>
        <w:t>lõppemis</w:t>
      </w:r>
      <w:del w:id="115" w:author="Inge Mehide" w:date="2024-12-02T14:05:00Z">
        <w:r w:rsidR="005105C1" w:rsidRPr="005105C1" w:rsidDel="00597845">
          <w:rPr>
            <w:rFonts w:ascii="Times New Roman" w:eastAsia="Times New Roman" w:hAnsi="Times New Roman" w:cs="Times New Roman"/>
            <w:color w:val="000000" w:themeColor="text1"/>
            <w:sz w:val="24"/>
            <w:szCs w:val="24"/>
          </w:rPr>
          <w:delText>es</w:delText>
        </w:r>
      </w:del>
      <w:r w:rsidR="005105C1" w:rsidRPr="005105C1">
        <w:rPr>
          <w:rFonts w:ascii="Times New Roman" w:eastAsia="Times New Roman" w:hAnsi="Times New Roman" w:cs="Times New Roman"/>
          <w:color w:val="000000" w:themeColor="text1"/>
          <w:sz w:val="24"/>
          <w:szCs w:val="24"/>
        </w:rPr>
        <w:t>t või nõusoleku tagasivõtmise korral 30 päeva nõusoleku tagasivõtmisest</w:t>
      </w:r>
      <w:ins w:id="116" w:author="Inge Mehide" w:date="2024-12-02T14:23:00Z">
        <w:r w:rsidR="009F1186" w:rsidRPr="009F1186">
          <w:rPr>
            <w:rFonts w:ascii="Times New Roman" w:eastAsia="Times New Roman" w:hAnsi="Times New Roman" w:cs="Times New Roman"/>
            <w:color w:val="000000" w:themeColor="text1"/>
            <w:sz w:val="24"/>
            <w:szCs w:val="24"/>
          </w:rPr>
          <w:t xml:space="preserve"> </w:t>
        </w:r>
        <w:r w:rsidR="009F1186">
          <w:rPr>
            <w:rFonts w:ascii="Times New Roman" w:eastAsia="Times New Roman" w:hAnsi="Times New Roman" w:cs="Times New Roman"/>
            <w:color w:val="000000" w:themeColor="text1"/>
            <w:sz w:val="24"/>
            <w:szCs w:val="24"/>
          </w:rPr>
          <w:t>arvates</w:t>
        </w:r>
      </w:ins>
      <w:r w:rsidR="42A74171" w:rsidRPr="000F5F64">
        <w:rPr>
          <w:rFonts w:ascii="Times New Roman" w:eastAsia="Times New Roman" w:hAnsi="Times New Roman" w:cs="Times New Roman"/>
          <w:color w:val="000000" w:themeColor="text1"/>
          <w:sz w:val="24"/>
          <w:szCs w:val="24"/>
        </w:rPr>
        <w:t>;</w:t>
      </w:r>
    </w:p>
    <w:p w14:paraId="4B79914B" w14:textId="2103FDF9" w:rsidR="003570CB" w:rsidRPr="000F5F64" w:rsidRDefault="00EF5B6B" w:rsidP="009F621C">
      <w:pPr>
        <w:spacing w:after="0" w:line="247" w:lineRule="auto"/>
        <w:ind w:right="49"/>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4)</w:t>
      </w:r>
      <w:r w:rsidR="00B77A50" w:rsidRPr="00B77A50">
        <w:rPr>
          <w:rFonts w:ascii="Segoe UI" w:hAnsi="Segoe UI" w:cs="Segoe UI"/>
          <w:sz w:val="18"/>
          <w:szCs w:val="18"/>
        </w:rPr>
        <w:t xml:space="preserve"> </w:t>
      </w:r>
      <w:r w:rsidR="00B77A50" w:rsidRPr="00B77A50">
        <w:rPr>
          <w:rFonts w:ascii="Times New Roman" w:eastAsia="Times New Roman" w:hAnsi="Times New Roman" w:cs="Times New Roman"/>
          <w:color w:val="000000" w:themeColor="text1"/>
          <w:sz w:val="24"/>
          <w:szCs w:val="24"/>
        </w:rPr>
        <w:t xml:space="preserve">isiku ametliku riikliku </w:t>
      </w:r>
      <w:commentRangeStart w:id="117"/>
      <w:r w:rsidR="00B77A50" w:rsidRPr="00B77A50">
        <w:rPr>
          <w:rFonts w:ascii="Times New Roman" w:eastAsia="Times New Roman" w:hAnsi="Times New Roman" w:cs="Times New Roman"/>
          <w:color w:val="000000" w:themeColor="text1"/>
          <w:sz w:val="24"/>
          <w:szCs w:val="24"/>
        </w:rPr>
        <w:t xml:space="preserve">postkasti </w:t>
      </w:r>
      <w:commentRangeEnd w:id="117"/>
      <w:r w:rsidR="00F97245">
        <w:rPr>
          <w:rStyle w:val="Kommentaariviide"/>
        </w:rPr>
        <w:commentReference w:id="117"/>
      </w:r>
      <w:r w:rsidR="00B77A50" w:rsidRPr="00B77A50">
        <w:rPr>
          <w:rFonts w:ascii="Times New Roman" w:eastAsia="Times New Roman" w:hAnsi="Times New Roman" w:cs="Times New Roman"/>
          <w:color w:val="000000" w:themeColor="text1"/>
          <w:sz w:val="24"/>
          <w:szCs w:val="24"/>
        </w:rPr>
        <w:t>kirja</w:t>
      </w:r>
      <w:r w:rsidR="00C211E7">
        <w:rPr>
          <w:rFonts w:ascii="Times New Roman" w:eastAsia="Times New Roman" w:hAnsi="Times New Roman" w:cs="Times New Roman"/>
          <w:color w:val="000000" w:themeColor="text1"/>
          <w:sz w:val="24"/>
          <w:szCs w:val="24"/>
        </w:rPr>
        <w:t xml:space="preserve"> </w:t>
      </w:r>
      <w:ins w:id="118" w:author="Inge Mehide" w:date="2024-12-02T14:27:00Z">
        <w:r w:rsidR="005D13EE" w:rsidRPr="00B77A50">
          <w:rPr>
            <w:rFonts w:ascii="Times New Roman" w:eastAsia="Times New Roman" w:hAnsi="Times New Roman" w:cs="Times New Roman"/>
            <w:color w:val="000000" w:themeColor="text1"/>
            <w:sz w:val="24"/>
            <w:szCs w:val="24"/>
          </w:rPr>
          <w:t>k</w:t>
        </w:r>
        <w:r w:rsidR="005D13EE">
          <w:rPr>
            <w:rFonts w:ascii="Times New Roman" w:eastAsia="Times New Roman" w:hAnsi="Times New Roman" w:cs="Times New Roman"/>
            <w:color w:val="000000" w:themeColor="text1"/>
            <w:sz w:val="24"/>
            <w:szCs w:val="24"/>
          </w:rPr>
          <w:t>olm</w:t>
        </w:r>
        <w:r w:rsidR="005D13EE" w:rsidRPr="00B77A50">
          <w:rPr>
            <w:rFonts w:ascii="Times New Roman" w:eastAsia="Times New Roman" w:hAnsi="Times New Roman" w:cs="Times New Roman"/>
            <w:color w:val="000000" w:themeColor="text1"/>
            <w:sz w:val="24"/>
            <w:szCs w:val="24"/>
          </w:rPr>
          <w:t xml:space="preserve"> aastat</w:t>
        </w:r>
        <w:r w:rsidR="005D13EE">
          <w:rPr>
            <w:rFonts w:ascii="Times New Roman" w:eastAsia="Times New Roman" w:hAnsi="Times New Roman" w:cs="Times New Roman"/>
            <w:color w:val="000000" w:themeColor="text1"/>
            <w:sz w:val="24"/>
            <w:szCs w:val="24"/>
          </w:rPr>
          <w:t xml:space="preserve"> selle </w:t>
        </w:r>
      </w:ins>
      <w:r w:rsidR="00C211E7">
        <w:rPr>
          <w:rFonts w:ascii="Times New Roman" w:eastAsia="Times New Roman" w:hAnsi="Times New Roman" w:cs="Times New Roman"/>
          <w:color w:val="000000" w:themeColor="text1"/>
          <w:sz w:val="24"/>
          <w:szCs w:val="24"/>
        </w:rPr>
        <w:t>saa</w:t>
      </w:r>
      <w:r w:rsidR="0069568D">
        <w:rPr>
          <w:rFonts w:ascii="Times New Roman" w:eastAsia="Times New Roman" w:hAnsi="Times New Roman" w:cs="Times New Roman"/>
          <w:color w:val="000000" w:themeColor="text1"/>
          <w:sz w:val="24"/>
          <w:szCs w:val="24"/>
        </w:rPr>
        <w:t>bumisest</w:t>
      </w:r>
      <w:r w:rsidR="00B77A50" w:rsidRPr="00B77A50">
        <w:rPr>
          <w:rFonts w:ascii="Times New Roman" w:eastAsia="Times New Roman" w:hAnsi="Times New Roman" w:cs="Times New Roman"/>
          <w:color w:val="000000" w:themeColor="text1"/>
          <w:sz w:val="24"/>
          <w:szCs w:val="24"/>
        </w:rPr>
        <w:t xml:space="preserve"> </w:t>
      </w:r>
      <w:ins w:id="119" w:author="Inge Mehide" w:date="2024-12-02T14:27:00Z">
        <w:r w:rsidR="005D13EE">
          <w:rPr>
            <w:rFonts w:ascii="Times New Roman" w:eastAsia="Times New Roman" w:hAnsi="Times New Roman" w:cs="Times New Roman"/>
            <w:color w:val="000000" w:themeColor="text1"/>
            <w:sz w:val="24"/>
            <w:szCs w:val="24"/>
          </w:rPr>
          <w:t>arvates</w:t>
        </w:r>
      </w:ins>
      <w:del w:id="120" w:author="Inge Mehide" w:date="2024-12-02T14:27:00Z">
        <w:r w:rsidR="00B77A50" w:rsidRPr="00B77A50" w:rsidDel="005D13EE">
          <w:rPr>
            <w:rFonts w:ascii="Times New Roman" w:eastAsia="Times New Roman" w:hAnsi="Times New Roman" w:cs="Times New Roman"/>
            <w:color w:val="000000" w:themeColor="text1"/>
            <w:sz w:val="24"/>
            <w:szCs w:val="24"/>
          </w:rPr>
          <w:delText>k</w:delText>
        </w:r>
        <w:r w:rsidR="0001210A" w:rsidDel="005D13EE">
          <w:rPr>
            <w:rFonts w:ascii="Times New Roman" w:eastAsia="Times New Roman" w:hAnsi="Times New Roman" w:cs="Times New Roman"/>
            <w:color w:val="000000" w:themeColor="text1"/>
            <w:sz w:val="24"/>
            <w:szCs w:val="24"/>
          </w:rPr>
          <w:delText>olm</w:delText>
        </w:r>
        <w:r w:rsidR="00B77A50" w:rsidRPr="00B77A50" w:rsidDel="005D13EE">
          <w:rPr>
            <w:rFonts w:ascii="Times New Roman" w:eastAsia="Times New Roman" w:hAnsi="Times New Roman" w:cs="Times New Roman"/>
            <w:color w:val="000000" w:themeColor="text1"/>
            <w:sz w:val="24"/>
            <w:szCs w:val="24"/>
          </w:rPr>
          <w:delText xml:space="preserve"> aastat</w:delText>
        </w:r>
      </w:del>
      <w:r w:rsidR="003570CB" w:rsidRPr="000F5F64">
        <w:rPr>
          <w:rFonts w:ascii="Times New Roman" w:eastAsia="Times New Roman" w:hAnsi="Times New Roman" w:cs="Times New Roman"/>
          <w:color w:val="000000" w:themeColor="text1"/>
          <w:sz w:val="24"/>
          <w:szCs w:val="24"/>
        </w:rPr>
        <w:t xml:space="preserve">; </w:t>
      </w:r>
    </w:p>
    <w:p w14:paraId="581085A4" w14:textId="51EF252A" w:rsidR="000254C2" w:rsidRPr="00723C00" w:rsidRDefault="00EF5B6B" w:rsidP="009F621C">
      <w:pPr>
        <w:spacing w:after="0" w:line="247" w:lineRule="auto"/>
        <w:ind w:right="49"/>
        <w:jc w:val="both"/>
        <w:rPr>
          <w:rFonts w:ascii="Times New Roman" w:eastAsia="Times New Roman" w:hAnsi="Times New Roman" w:cs="Times New Roman"/>
          <w:color w:val="000000" w:themeColor="text1"/>
          <w:sz w:val="24"/>
          <w:szCs w:val="24"/>
        </w:rPr>
      </w:pPr>
      <w:r w:rsidRPr="00D84DBC">
        <w:rPr>
          <w:rFonts w:ascii="Times New Roman" w:eastAsia="Times New Roman" w:hAnsi="Times New Roman" w:cs="Times New Roman"/>
          <w:color w:val="000000" w:themeColor="text1"/>
          <w:sz w:val="24"/>
          <w:szCs w:val="24"/>
        </w:rPr>
        <w:t>5)</w:t>
      </w:r>
      <w:r w:rsidR="007A0CB4" w:rsidRPr="00D84DBC">
        <w:rPr>
          <w:rFonts w:ascii="Times New Roman" w:eastAsia="Times New Roman" w:hAnsi="Times New Roman" w:cs="Times New Roman"/>
          <w:color w:val="000000" w:themeColor="text1"/>
          <w:sz w:val="24"/>
          <w:szCs w:val="24"/>
        </w:rPr>
        <w:t xml:space="preserve"> logi</w:t>
      </w:r>
      <w:r w:rsidR="00723C00">
        <w:rPr>
          <w:rFonts w:ascii="Times New Roman" w:eastAsia="Times New Roman" w:hAnsi="Times New Roman" w:cs="Times New Roman"/>
          <w:color w:val="000000" w:themeColor="text1"/>
          <w:sz w:val="24"/>
          <w:szCs w:val="24"/>
        </w:rPr>
        <w:t>andme</w:t>
      </w:r>
      <w:ins w:id="121" w:author="Inge Mehide" w:date="2024-12-05T10:47:00Z">
        <w:r w:rsidR="00625130">
          <w:rPr>
            <w:rFonts w:ascii="Times New Roman" w:eastAsia="Times New Roman" w:hAnsi="Times New Roman" w:cs="Times New Roman"/>
            <w:color w:val="000000" w:themeColor="text1"/>
            <w:sz w:val="24"/>
            <w:szCs w:val="24"/>
          </w:rPr>
          <w:t>id</w:t>
        </w:r>
      </w:ins>
      <w:del w:id="122" w:author="Inge Mehide" w:date="2024-12-05T10:47:00Z">
        <w:r w:rsidR="00723C00" w:rsidDel="00625130">
          <w:rPr>
            <w:rFonts w:ascii="Times New Roman" w:eastAsia="Times New Roman" w:hAnsi="Times New Roman" w:cs="Times New Roman"/>
            <w:color w:val="000000" w:themeColor="text1"/>
            <w:sz w:val="24"/>
            <w:szCs w:val="24"/>
          </w:rPr>
          <w:delText>tena</w:delText>
        </w:r>
      </w:del>
      <w:r w:rsidR="007A0CB4" w:rsidRPr="00D84DBC">
        <w:rPr>
          <w:rFonts w:ascii="Times New Roman" w:eastAsia="Times New Roman" w:hAnsi="Times New Roman" w:cs="Times New Roman"/>
          <w:color w:val="000000" w:themeColor="text1"/>
          <w:sz w:val="24"/>
          <w:szCs w:val="24"/>
        </w:rPr>
        <w:t xml:space="preserve"> kolm aastat nende tekkimisest</w:t>
      </w:r>
      <w:ins w:id="123" w:author="Inge Mehide" w:date="2024-12-02T14:35:00Z">
        <w:r w:rsidR="00F97245">
          <w:rPr>
            <w:rFonts w:ascii="Times New Roman" w:eastAsia="Times New Roman" w:hAnsi="Times New Roman" w:cs="Times New Roman"/>
            <w:color w:val="000000" w:themeColor="text1"/>
            <w:sz w:val="24"/>
            <w:szCs w:val="24"/>
          </w:rPr>
          <w:t xml:space="preserve"> arvates</w:t>
        </w:r>
      </w:ins>
      <w:r w:rsidR="003570CB" w:rsidRPr="00D84DBC">
        <w:rPr>
          <w:rFonts w:ascii="Times New Roman" w:eastAsia="Times New Roman" w:hAnsi="Times New Roman" w:cs="Times New Roman"/>
          <w:color w:val="000000" w:themeColor="text1"/>
          <w:sz w:val="24"/>
          <w:szCs w:val="24"/>
        </w:rPr>
        <w:t>.</w:t>
      </w:r>
      <w:r w:rsidR="00A03F98" w:rsidRPr="00D84DBC">
        <w:rPr>
          <w:rFonts w:ascii="Times New Roman" w:eastAsia="Times New Roman" w:hAnsi="Times New Roman" w:cs="Times New Roman"/>
          <w:color w:val="000000" w:themeColor="text1"/>
          <w:sz w:val="24"/>
          <w:szCs w:val="24"/>
        </w:rPr>
        <w:t>“;</w:t>
      </w:r>
      <w:r w:rsidR="29C82A24" w:rsidRPr="000F5F64">
        <w:rPr>
          <w:rFonts w:ascii="Times New Roman" w:eastAsia="Times New Roman" w:hAnsi="Times New Roman" w:cs="Times New Roman"/>
          <w:color w:val="000000" w:themeColor="text1"/>
          <w:sz w:val="24"/>
          <w:szCs w:val="24"/>
        </w:rPr>
        <w:t xml:space="preserve"> </w:t>
      </w:r>
    </w:p>
    <w:p w14:paraId="33A8656F" w14:textId="77777777" w:rsidR="00D42542" w:rsidRDefault="00D42542" w:rsidP="00D42542">
      <w:pPr>
        <w:pStyle w:val="Loendilik"/>
        <w:spacing w:after="0" w:line="247" w:lineRule="auto"/>
        <w:ind w:left="260" w:right="49"/>
        <w:jc w:val="both"/>
        <w:rPr>
          <w:rFonts w:ascii="Times New Roman" w:hAnsi="Times New Roman" w:cs="Times New Roman"/>
          <w:sz w:val="24"/>
          <w:szCs w:val="24"/>
        </w:rPr>
      </w:pPr>
    </w:p>
    <w:p w14:paraId="5779EC8D" w14:textId="77777777" w:rsidR="002F2808" w:rsidRPr="00645862" w:rsidRDefault="002F2808" w:rsidP="002F2808">
      <w:pPr>
        <w:spacing w:after="0"/>
        <w:jc w:val="both"/>
        <w:rPr>
          <w:rFonts w:ascii="Times New Roman" w:hAnsi="Times New Roman" w:cs="Times New Roman"/>
          <w:sz w:val="24"/>
          <w:szCs w:val="24"/>
          <w:highlight w:val="yellow"/>
        </w:rPr>
      </w:pPr>
      <w:r>
        <w:rPr>
          <w:rFonts w:ascii="Times New Roman" w:hAnsi="Times New Roman" w:cs="Times New Roman"/>
          <w:b/>
          <w:bCs/>
          <w:sz w:val="24"/>
          <w:szCs w:val="24"/>
        </w:rPr>
        <w:t xml:space="preserve">5) </w:t>
      </w:r>
      <w:r w:rsidRPr="11E6FD3E">
        <w:rPr>
          <w:rFonts w:ascii="Times New Roman" w:hAnsi="Times New Roman" w:cs="Times New Roman"/>
          <w:sz w:val="24"/>
          <w:szCs w:val="24"/>
        </w:rPr>
        <w:t>paragrahv</w:t>
      </w:r>
      <w:r>
        <w:rPr>
          <w:rFonts w:ascii="Times New Roman" w:hAnsi="Times New Roman" w:cs="Times New Roman"/>
          <w:sz w:val="24"/>
          <w:szCs w:val="24"/>
        </w:rPr>
        <w:t>i</w:t>
      </w:r>
      <w:r w:rsidRPr="11E6FD3E">
        <w:rPr>
          <w:rFonts w:ascii="Times New Roman" w:hAnsi="Times New Roman" w:cs="Times New Roman"/>
          <w:sz w:val="24"/>
          <w:szCs w:val="24"/>
        </w:rPr>
        <w:t xml:space="preserve"> 32</w:t>
      </w:r>
      <w:r w:rsidRPr="11E6FD3E">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lõiked 3–5 muudetakse ja sõnastatakse järgmiselt:</w:t>
      </w:r>
    </w:p>
    <w:p w14:paraId="4C99E591" w14:textId="77777777" w:rsidR="002F2808" w:rsidRPr="00B35F84" w:rsidRDefault="002F2808" w:rsidP="00B35F84">
      <w:pPr>
        <w:spacing w:after="0" w:line="247" w:lineRule="auto"/>
        <w:ind w:right="49"/>
        <w:jc w:val="both"/>
        <w:rPr>
          <w:rFonts w:ascii="Times New Roman" w:hAnsi="Times New Roman" w:cs="Times New Roman"/>
          <w:sz w:val="24"/>
          <w:szCs w:val="24"/>
        </w:rPr>
      </w:pPr>
    </w:p>
    <w:p w14:paraId="59EAD4AC" w14:textId="32BC0D58" w:rsidR="000254C2" w:rsidRPr="00201F32" w:rsidRDefault="00B35F84" w:rsidP="3F1D4401">
      <w:pPr>
        <w:pStyle w:val="Loendilik"/>
        <w:spacing w:after="0" w:line="247" w:lineRule="auto"/>
        <w:ind w:left="0" w:right="49"/>
        <w:jc w:val="both"/>
        <w:rPr>
          <w:rFonts w:ascii="Times New Roman" w:hAnsi="Times New Roman" w:cs="Times New Roman"/>
          <w:sz w:val="24"/>
          <w:szCs w:val="24"/>
        </w:rPr>
      </w:pPr>
      <w:r>
        <w:rPr>
          <w:rFonts w:ascii="Times New Roman" w:hAnsi="Times New Roman" w:cs="Times New Roman"/>
          <w:sz w:val="24"/>
          <w:szCs w:val="24"/>
        </w:rPr>
        <w:t>„</w:t>
      </w:r>
      <w:r w:rsidR="00BA3521" w:rsidRPr="5C947F7A">
        <w:rPr>
          <w:rFonts w:ascii="Times New Roman" w:hAnsi="Times New Roman" w:cs="Times New Roman"/>
          <w:sz w:val="24"/>
          <w:szCs w:val="24"/>
        </w:rPr>
        <w:t>(</w:t>
      </w:r>
      <w:r>
        <w:rPr>
          <w:rFonts w:ascii="Times New Roman" w:hAnsi="Times New Roman" w:cs="Times New Roman"/>
          <w:sz w:val="24"/>
          <w:szCs w:val="24"/>
        </w:rPr>
        <w:t>3</w:t>
      </w:r>
      <w:r w:rsidR="00BA3521" w:rsidRPr="5C947F7A">
        <w:rPr>
          <w:rFonts w:ascii="Times New Roman" w:hAnsi="Times New Roman" w:cs="Times New Roman"/>
          <w:sz w:val="24"/>
          <w:szCs w:val="24"/>
        </w:rPr>
        <w:t>)</w:t>
      </w:r>
      <w:r w:rsidR="0082652E" w:rsidRPr="5C947F7A">
        <w:rPr>
          <w:rFonts w:ascii="Times New Roman" w:hAnsi="Times New Roman" w:cs="Times New Roman"/>
          <w:sz w:val="24"/>
          <w:szCs w:val="24"/>
        </w:rPr>
        <w:t xml:space="preserve"> </w:t>
      </w:r>
      <w:r w:rsidR="64F70B86" w:rsidRPr="5C947F7A">
        <w:rPr>
          <w:rFonts w:ascii="Times New Roman" w:hAnsi="Times New Roman" w:cs="Times New Roman"/>
          <w:sz w:val="24"/>
          <w:szCs w:val="24"/>
        </w:rPr>
        <w:t xml:space="preserve">Eesti teabevärava vastutav töötleja tagab käesoleva paragrahvi lõikes 1 nimetatud teabe </w:t>
      </w:r>
      <w:commentRangeStart w:id="124"/>
      <w:r w:rsidR="009640A9" w:rsidRPr="5C947F7A">
        <w:rPr>
          <w:rFonts w:ascii="Times New Roman" w:hAnsi="Times New Roman" w:cs="Times New Roman"/>
          <w:sz w:val="24"/>
          <w:szCs w:val="24"/>
        </w:rPr>
        <w:t>kasutajakeskse</w:t>
      </w:r>
      <w:del w:id="125" w:author="Inge Mehide" w:date="2024-12-05T12:36:00Z">
        <w:r w:rsidR="009640A9" w:rsidRPr="5C947F7A" w:rsidDel="00D37C9A">
          <w:rPr>
            <w:rFonts w:ascii="Times New Roman" w:hAnsi="Times New Roman" w:cs="Times New Roman"/>
            <w:sz w:val="24"/>
            <w:szCs w:val="24"/>
          </w:rPr>
          <w:delText>lt</w:delText>
        </w:r>
      </w:del>
      <w:r w:rsidR="009640A9" w:rsidRPr="5C947F7A">
        <w:rPr>
          <w:rFonts w:ascii="Times New Roman" w:hAnsi="Times New Roman" w:cs="Times New Roman"/>
          <w:sz w:val="24"/>
          <w:szCs w:val="24"/>
        </w:rPr>
        <w:t xml:space="preserve"> korrastatu</w:t>
      </w:r>
      <w:ins w:id="126" w:author="Inge Mehide" w:date="2024-12-05T12:27:00Z">
        <w:r w:rsidR="007B6473">
          <w:rPr>
            <w:rFonts w:ascii="Times New Roman" w:hAnsi="Times New Roman" w:cs="Times New Roman"/>
            <w:sz w:val="24"/>
            <w:szCs w:val="24"/>
          </w:rPr>
          <w:t>lt</w:t>
        </w:r>
      </w:ins>
      <w:del w:id="127" w:author="Inge Mehide" w:date="2024-12-05T12:27:00Z">
        <w:r w:rsidR="009640A9" w:rsidRPr="5C947F7A" w:rsidDel="007B6473">
          <w:rPr>
            <w:rFonts w:ascii="Times New Roman" w:hAnsi="Times New Roman" w:cs="Times New Roman"/>
            <w:sz w:val="24"/>
            <w:szCs w:val="24"/>
          </w:rPr>
          <w:delText>d</w:delText>
        </w:r>
      </w:del>
      <w:r w:rsidR="009640A9" w:rsidRPr="5C947F7A">
        <w:rPr>
          <w:rFonts w:ascii="Times New Roman" w:hAnsi="Times New Roman" w:cs="Times New Roman"/>
          <w:sz w:val="24"/>
          <w:szCs w:val="24"/>
        </w:rPr>
        <w:t xml:space="preserve"> </w:t>
      </w:r>
      <w:commentRangeEnd w:id="124"/>
      <w:r w:rsidR="00F97245">
        <w:rPr>
          <w:rStyle w:val="Kommentaariviide"/>
        </w:rPr>
        <w:commentReference w:id="124"/>
      </w:r>
      <w:ins w:id="128" w:author="Inge Mehide" w:date="2024-12-06T08:58:00Z">
        <w:r w:rsidR="00EB1170">
          <w:rPr>
            <w:rFonts w:ascii="Times New Roman" w:hAnsi="Times New Roman" w:cs="Times New Roman"/>
            <w:sz w:val="24"/>
            <w:szCs w:val="24"/>
          </w:rPr>
          <w:t>k</w:t>
        </w:r>
      </w:ins>
      <w:del w:id="129" w:author="Inge Mehide" w:date="2024-12-05T12:37:00Z">
        <w:r w:rsidR="64F70B86" w:rsidRPr="5C947F7A" w:rsidDel="00D37C9A">
          <w:rPr>
            <w:rFonts w:ascii="Times New Roman" w:hAnsi="Times New Roman" w:cs="Times New Roman"/>
            <w:sz w:val="24"/>
            <w:szCs w:val="24"/>
          </w:rPr>
          <w:delText>k</w:delText>
        </w:r>
      </w:del>
      <w:r w:rsidR="64F70B86" w:rsidRPr="5C947F7A">
        <w:rPr>
          <w:rFonts w:ascii="Times New Roman" w:hAnsi="Times New Roman" w:cs="Times New Roman"/>
          <w:sz w:val="24"/>
          <w:szCs w:val="24"/>
        </w:rPr>
        <w:t>uvamise ja</w:t>
      </w:r>
      <w:r w:rsidR="00D37C9A">
        <w:rPr>
          <w:rFonts w:ascii="Times New Roman" w:hAnsi="Times New Roman" w:cs="Times New Roman"/>
          <w:sz w:val="24"/>
          <w:szCs w:val="24"/>
        </w:rPr>
        <w:t xml:space="preserve"> </w:t>
      </w:r>
      <w:commentRangeStart w:id="130"/>
      <w:del w:id="131" w:author="Inge Mehide" w:date="2024-12-05T11:33:00Z">
        <w:r w:rsidR="64F70B86" w:rsidRPr="5C947F7A" w:rsidDel="007026DB">
          <w:rPr>
            <w:rFonts w:ascii="Times New Roman" w:hAnsi="Times New Roman" w:cs="Times New Roman"/>
            <w:sz w:val="24"/>
            <w:szCs w:val="24"/>
          </w:rPr>
          <w:delText>teenusele</w:delText>
        </w:r>
      </w:del>
      <w:r w:rsidR="007026DB">
        <w:rPr>
          <w:rFonts w:ascii="Times New Roman" w:hAnsi="Times New Roman" w:cs="Times New Roman"/>
          <w:sz w:val="24"/>
          <w:szCs w:val="24"/>
        </w:rPr>
        <w:t xml:space="preserve"> </w:t>
      </w:r>
      <w:commentRangeEnd w:id="130"/>
      <w:r w:rsidR="007026DB">
        <w:rPr>
          <w:rStyle w:val="Kommentaariviide"/>
        </w:rPr>
        <w:commentReference w:id="130"/>
      </w:r>
      <w:r w:rsidR="64F70B86" w:rsidRPr="5C947F7A">
        <w:rPr>
          <w:rFonts w:ascii="Times New Roman" w:hAnsi="Times New Roman" w:cs="Times New Roman"/>
          <w:sz w:val="24"/>
          <w:szCs w:val="24"/>
        </w:rPr>
        <w:t>juurdepääsu</w:t>
      </w:r>
      <w:ins w:id="132" w:author="Inge Mehide" w:date="2024-12-05T11:33:00Z">
        <w:r w:rsidR="007026DB" w:rsidRPr="007026DB">
          <w:rPr>
            <w:rFonts w:ascii="Times New Roman" w:hAnsi="Times New Roman" w:cs="Times New Roman"/>
            <w:sz w:val="24"/>
            <w:szCs w:val="24"/>
          </w:rPr>
          <w:t xml:space="preserve"> </w:t>
        </w:r>
        <w:r w:rsidR="007026DB" w:rsidRPr="5C947F7A">
          <w:rPr>
            <w:rFonts w:ascii="Times New Roman" w:hAnsi="Times New Roman" w:cs="Times New Roman"/>
            <w:sz w:val="24"/>
            <w:szCs w:val="24"/>
          </w:rPr>
          <w:t>teenus</w:t>
        </w:r>
        <w:r w:rsidR="007026DB">
          <w:rPr>
            <w:rFonts w:ascii="Times New Roman" w:hAnsi="Times New Roman" w:cs="Times New Roman"/>
            <w:sz w:val="24"/>
            <w:szCs w:val="24"/>
          </w:rPr>
          <w:t>t</w:t>
        </w:r>
        <w:r w:rsidR="007026DB" w:rsidRPr="5C947F7A">
          <w:rPr>
            <w:rFonts w:ascii="Times New Roman" w:hAnsi="Times New Roman" w:cs="Times New Roman"/>
            <w:sz w:val="24"/>
            <w:szCs w:val="24"/>
          </w:rPr>
          <w:t>ele</w:t>
        </w:r>
      </w:ins>
      <w:r w:rsidR="64F70B86" w:rsidRPr="5C947F7A">
        <w:rPr>
          <w:rFonts w:ascii="Times New Roman" w:hAnsi="Times New Roman" w:cs="Times New Roman"/>
          <w:sz w:val="24"/>
          <w:szCs w:val="24"/>
        </w:rPr>
        <w:t xml:space="preserve"> </w:t>
      </w:r>
      <w:r w:rsidR="00DF2366">
        <w:rPr>
          <w:rFonts w:ascii="Times New Roman" w:hAnsi="Times New Roman" w:cs="Times New Roman"/>
          <w:sz w:val="24"/>
          <w:szCs w:val="24"/>
        </w:rPr>
        <w:t xml:space="preserve">Eesti </w:t>
      </w:r>
      <w:r w:rsidR="64F70B86" w:rsidRPr="5C947F7A">
        <w:rPr>
          <w:rFonts w:ascii="Times New Roman" w:hAnsi="Times New Roman" w:cs="Times New Roman"/>
          <w:sz w:val="24"/>
          <w:szCs w:val="24"/>
        </w:rPr>
        <w:t>teabeväravas.</w:t>
      </w:r>
    </w:p>
    <w:p w14:paraId="1E394029" w14:textId="69550A10" w:rsidR="000254C2" w:rsidRPr="00201F32" w:rsidRDefault="000254C2" w:rsidP="3F1D4401">
      <w:pPr>
        <w:pStyle w:val="Loendilik"/>
        <w:spacing w:after="0" w:line="247" w:lineRule="auto"/>
        <w:ind w:left="0" w:right="49"/>
        <w:jc w:val="both"/>
        <w:rPr>
          <w:rFonts w:ascii="Times New Roman" w:hAnsi="Times New Roman" w:cs="Times New Roman"/>
          <w:sz w:val="24"/>
          <w:szCs w:val="24"/>
        </w:rPr>
      </w:pPr>
    </w:p>
    <w:p w14:paraId="2392687F" w14:textId="6561163B" w:rsidR="000254C2" w:rsidRPr="00201F32" w:rsidRDefault="7FF18ADF" w:rsidP="3F1D4401">
      <w:pPr>
        <w:pStyle w:val="Loendilik"/>
        <w:spacing w:after="0" w:line="247" w:lineRule="auto"/>
        <w:ind w:left="0" w:right="49"/>
        <w:jc w:val="both"/>
        <w:rPr>
          <w:rFonts w:ascii="Times New Roman" w:hAnsi="Times New Roman" w:cs="Times New Roman"/>
          <w:sz w:val="24"/>
          <w:szCs w:val="24"/>
        </w:rPr>
      </w:pPr>
      <w:r w:rsidRPr="7AD8618C">
        <w:rPr>
          <w:rFonts w:ascii="Times New Roman" w:hAnsi="Times New Roman" w:cs="Times New Roman"/>
          <w:sz w:val="24"/>
          <w:szCs w:val="24"/>
        </w:rPr>
        <w:t>(</w:t>
      </w:r>
      <w:r w:rsidR="00B35F84">
        <w:rPr>
          <w:rFonts w:ascii="Times New Roman" w:hAnsi="Times New Roman" w:cs="Times New Roman"/>
          <w:sz w:val="24"/>
          <w:szCs w:val="24"/>
        </w:rPr>
        <w:t>4</w:t>
      </w:r>
      <w:r w:rsidRPr="7AD8618C">
        <w:rPr>
          <w:rFonts w:ascii="Times New Roman" w:hAnsi="Times New Roman" w:cs="Times New Roman"/>
          <w:sz w:val="24"/>
          <w:szCs w:val="24"/>
        </w:rPr>
        <w:t>)</w:t>
      </w:r>
      <w:r w:rsidR="5D54D438" w:rsidRPr="7AD8618C">
        <w:rPr>
          <w:rFonts w:ascii="Times New Roman" w:hAnsi="Times New Roman" w:cs="Times New Roman"/>
          <w:sz w:val="24"/>
          <w:szCs w:val="24"/>
        </w:rPr>
        <w:t xml:space="preserve"> </w:t>
      </w:r>
      <w:bookmarkStart w:id="133" w:name="_Hlk184296162"/>
      <w:r w:rsidR="09F4B2ED" w:rsidRPr="7AD8618C">
        <w:rPr>
          <w:rFonts w:ascii="Times New Roman" w:hAnsi="Times New Roman" w:cs="Times New Roman"/>
          <w:sz w:val="24"/>
          <w:szCs w:val="24"/>
        </w:rPr>
        <w:t xml:space="preserve">Teabevaldaja tagab </w:t>
      </w:r>
      <w:r w:rsidR="3BFE01B8" w:rsidRPr="7AD8618C">
        <w:rPr>
          <w:rFonts w:ascii="Times New Roman" w:hAnsi="Times New Roman" w:cs="Times New Roman"/>
          <w:sz w:val="24"/>
          <w:szCs w:val="24"/>
        </w:rPr>
        <w:t>oma valdkonna</w:t>
      </w:r>
      <w:r w:rsidR="09F4B2ED" w:rsidRPr="7AD8618C">
        <w:rPr>
          <w:rFonts w:ascii="Times New Roman" w:hAnsi="Times New Roman" w:cs="Times New Roman"/>
          <w:sz w:val="24"/>
          <w:szCs w:val="24"/>
        </w:rPr>
        <w:t xml:space="preserve"> </w:t>
      </w:r>
      <w:ins w:id="134" w:author="Inge Mehide" w:date="2024-12-02T16:29:00Z">
        <w:r w:rsidR="006C2FC6">
          <w:rPr>
            <w:rFonts w:ascii="Times New Roman" w:hAnsi="Times New Roman" w:cs="Times New Roman"/>
            <w:sz w:val="24"/>
            <w:szCs w:val="24"/>
          </w:rPr>
          <w:t xml:space="preserve">teenustega seotud </w:t>
        </w:r>
      </w:ins>
      <w:r w:rsidR="09F4B2ED" w:rsidRPr="7AD8618C">
        <w:rPr>
          <w:rFonts w:ascii="Times New Roman" w:hAnsi="Times New Roman" w:cs="Times New Roman"/>
          <w:sz w:val="24"/>
          <w:szCs w:val="24"/>
        </w:rPr>
        <w:t>teabe</w:t>
      </w:r>
      <w:r w:rsidR="179F6DEC" w:rsidRPr="7AD8618C">
        <w:rPr>
          <w:rFonts w:ascii="Times New Roman" w:hAnsi="Times New Roman" w:cs="Times New Roman"/>
          <w:sz w:val="24"/>
          <w:szCs w:val="24"/>
        </w:rPr>
        <w:t xml:space="preserve"> </w:t>
      </w:r>
      <w:commentRangeStart w:id="135"/>
      <w:del w:id="136" w:author="Inge Mehide" w:date="2024-12-02T16:29:00Z">
        <w:r w:rsidR="179F6DEC" w:rsidRPr="7AD8618C" w:rsidDel="006C2FC6">
          <w:rPr>
            <w:rFonts w:ascii="Times New Roman" w:hAnsi="Times New Roman" w:cs="Times New Roman"/>
            <w:sz w:val="24"/>
            <w:szCs w:val="24"/>
          </w:rPr>
          <w:delText xml:space="preserve">ja </w:delText>
        </w:r>
      </w:del>
      <w:del w:id="137" w:author="Inge Mehide" w:date="2024-12-02T16:30:00Z">
        <w:r w:rsidR="179F6DEC" w:rsidRPr="7AD8618C" w:rsidDel="006C2FC6">
          <w:rPr>
            <w:rFonts w:ascii="Times New Roman" w:hAnsi="Times New Roman" w:cs="Times New Roman"/>
            <w:sz w:val="24"/>
            <w:szCs w:val="24"/>
          </w:rPr>
          <w:delText>teenuse</w:delText>
        </w:r>
        <w:r w:rsidR="09F4B2ED" w:rsidRPr="7AD8618C" w:rsidDel="006C2FC6">
          <w:rPr>
            <w:rFonts w:ascii="Times New Roman" w:hAnsi="Times New Roman" w:cs="Times New Roman"/>
            <w:sz w:val="24"/>
            <w:szCs w:val="24"/>
          </w:rPr>
          <w:delText xml:space="preserve"> </w:delText>
        </w:r>
      </w:del>
      <w:commentRangeEnd w:id="135"/>
      <w:r w:rsidR="000803B3">
        <w:rPr>
          <w:rStyle w:val="Kommentaariviide"/>
        </w:rPr>
        <w:commentReference w:id="135"/>
      </w:r>
      <w:commentRangeStart w:id="138"/>
      <w:del w:id="139" w:author="Inge Mehide" w:date="2024-12-02T16:30:00Z">
        <w:r w:rsidR="09F4B2ED" w:rsidRPr="7AD8618C" w:rsidDel="006C2FC6">
          <w:rPr>
            <w:rFonts w:ascii="Times New Roman" w:hAnsi="Times New Roman" w:cs="Times New Roman"/>
            <w:sz w:val="24"/>
            <w:szCs w:val="24"/>
          </w:rPr>
          <w:delText>aktuaalsuse</w:delText>
        </w:r>
        <w:commentRangeEnd w:id="138"/>
        <w:r w:rsidR="00DF584C" w:rsidDel="006C2FC6">
          <w:rPr>
            <w:rStyle w:val="Kommentaariviide"/>
          </w:rPr>
          <w:commentReference w:id="138"/>
        </w:r>
      </w:del>
      <w:ins w:id="140" w:author="Inge Mehide" w:date="2024-12-02T16:32:00Z">
        <w:r w:rsidR="006C2FC6">
          <w:rPr>
            <w:rFonts w:ascii="Times New Roman" w:hAnsi="Times New Roman" w:cs="Times New Roman"/>
            <w:sz w:val="24"/>
            <w:szCs w:val="24"/>
          </w:rPr>
          <w:t>õigsuse</w:t>
        </w:r>
      </w:ins>
      <w:r w:rsidR="00897D1D">
        <w:rPr>
          <w:rFonts w:ascii="Times New Roman" w:hAnsi="Times New Roman" w:cs="Times New Roman"/>
          <w:sz w:val="24"/>
          <w:szCs w:val="24"/>
        </w:rPr>
        <w:t xml:space="preserve">, </w:t>
      </w:r>
      <w:commentRangeStart w:id="141"/>
      <w:r w:rsidR="00897D1D">
        <w:rPr>
          <w:rFonts w:ascii="Times New Roman" w:hAnsi="Times New Roman" w:cs="Times New Roman"/>
          <w:sz w:val="24"/>
          <w:szCs w:val="24"/>
        </w:rPr>
        <w:t>korrastatuse</w:t>
      </w:r>
      <w:r w:rsidR="09F4B2ED" w:rsidRPr="7AD8618C">
        <w:rPr>
          <w:rFonts w:ascii="Times New Roman" w:hAnsi="Times New Roman" w:cs="Times New Roman"/>
          <w:sz w:val="24"/>
          <w:szCs w:val="24"/>
        </w:rPr>
        <w:t xml:space="preserve"> </w:t>
      </w:r>
      <w:commentRangeEnd w:id="141"/>
      <w:r w:rsidR="00DF584C">
        <w:rPr>
          <w:rStyle w:val="Kommentaariviide"/>
        </w:rPr>
        <w:commentReference w:id="141"/>
      </w:r>
      <w:r w:rsidR="09F4B2ED" w:rsidRPr="7AD8618C">
        <w:rPr>
          <w:rFonts w:ascii="Times New Roman" w:hAnsi="Times New Roman" w:cs="Times New Roman"/>
          <w:sz w:val="24"/>
          <w:szCs w:val="24"/>
        </w:rPr>
        <w:t xml:space="preserve">ja </w:t>
      </w:r>
      <w:commentRangeStart w:id="142"/>
      <w:r w:rsidR="09F4B2ED" w:rsidRPr="7AD8618C">
        <w:rPr>
          <w:rFonts w:ascii="Times New Roman" w:hAnsi="Times New Roman" w:cs="Times New Roman"/>
          <w:sz w:val="24"/>
          <w:szCs w:val="24"/>
        </w:rPr>
        <w:t>ülevaatlik</w:t>
      </w:r>
      <w:del w:id="143" w:author="Inge Mehide" w:date="2024-12-05T11:39:00Z">
        <w:r w:rsidR="09F4B2ED" w:rsidRPr="7AD8618C" w:rsidDel="007026DB">
          <w:rPr>
            <w:rFonts w:ascii="Times New Roman" w:hAnsi="Times New Roman" w:cs="Times New Roman"/>
            <w:sz w:val="24"/>
            <w:szCs w:val="24"/>
          </w:rPr>
          <w:delText>k</w:delText>
        </w:r>
      </w:del>
      <w:r w:rsidR="09F4B2ED" w:rsidRPr="7AD8618C">
        <w:rPr>
          <w:rFonts w:ascii="Times New Roman" w:hAnsi="Times New Roman" w:cs="Times New Roman"/>
          <w:sz w:val="24"/>
          <w:szCs w:val="24"/>
        </w:rPr>
        <w:t>u</w:t>
      </w:r>
      <w:ins w:id="144" w:author="Inge Mehide" w:date="2024-12-05T11:39:00Z">
        <w:r w:rsidR="007026DB">
          <w:rPr>
            <w:rFonts w:ascii="Times New Roman" w:hAnsi="Times New Roman" w:cs="Times New Roman"/>
            <w:sz w:val="24"/>
            <w:szCs w:val="24"/>
          </w:rPr>
          <w:t xml:space="preserve"> </w:t>
        </w:r>
      </w:ins>
      <w:commentRangeEnd w:id="142"/>
      <w:ins w:id="145" w:author="Inge Mehide" w:date="2024-12-05T12:49:00Z">
        <w:r w:rsidR="000803B3">
          <w:rPr>
            <w:rStyle w:val="Kommentaariviide"/>
          </w:rPr>
          <w:commentReference w:id="142"/>
        </w:r>
      </w:ins>
      <w:ins w:id="146" w:author="Inge Mehide" w:date="2024-12-05T11:39:00Z">
        <w:r w:rsidR="007026DB">
          <w:rPr>
            <w:rFonts w:ascii="Times New Roman" w:hAnsi="Times New Roman" w:cs="Times New Roman"/>
            <w:sz w:val="24"/>
            <w:szCs w:val="24"/>
          </w:rPr>
          <w:t>esitami</w:t>
        </w:r>
      </w:ins>
      <w:r w:rsidR="09F4B2ED" w:rsidRPr="7AD8618C">
        <w:rPr>
          <w:rFonts w:ascii="Times New Roman" w:hAnsi="Times New Roman" w:cs="Times New Roman"/>
          <w:sz w:val="24"/>
          <w:szCs w:val="24"/>
        </w:rPr>
        <w:t xml:space="preserve">se ning </w:t>
      </w:r>
      <w:commentRangeStart w:id="147"/>
      <w:r w:rsidR="1AC297D1" w:rsidRPr="7AD8618C">
        <w:rPr>
          <w:rFonts w:ascii="Times New Roman" w:hAnsi="Times New Roman" w:cs="Times New Roman"/>
          <w:sz w:val="24"/>
          <w:szCs w:val="24"/>
        </w:rPr>
        <w:t>selle</w:t>
      </w:r>
      <w:del w:id="148" w:author="Inge Mehide" w:date="2024-12-02T16:22:00Z">
        <w:r w:rsidR="1AC297D1" w:rsidRPr="7AD8618C" w:rsidDel="00EC42B0">
          <w:rPr>
            <w:rFonts w:ascii="Times New Roman" w:hAnsi="Times New Roman" w:cs="Times New Roman"/>
            <w:sz w:val="24"/>
            <w:szCs w:val="24"/>
          </w:rPr>
          <w:delText xml:space="preserve">kohase </w:delText>
        </w:r>
        <w:commentRangeEnd w:id="147"/>
        <w:r w:rsidR="00981135" w:rsidDel="00EC42B0">
          <w:rPr>
            <w:rStyle w:val="Kommentaariviide"/>
          </w:rPr>
          <w:commentReference w:id="147"/>
        </w:r>
      </w:del>
      <w:del w:id="149" w:author="Inge Mehide" w:date="2024-12-05T11:53:00Z">
        <w:r w:rsidR="09F4B2ED" w:rsidRPr="7AD8618C" w:rsidDel="00AD2BCA">
          <w:rPr>
            <w:rFonts w:ascii="Times New Roman" w:hAnsi="Times New Roman" w:cs="Times New Roman"/>
            <w:sz w:val="24"/>
            <w:szCs w:val="24"/>
          </w:rPr>
          <w:delText>teabe</w:delText>
        </w:r>
      </w:del>
      <w:r w:rsidR="09F4B2ED" w:rsidRPr="7AD8618C">
        <w:rPr>
          <w:rFonts w:ascii="Times New Roman" w:hAnsi="Times New Roman" w:cs="Times New Roman"/>
          <w:sz w:val="24"/>
          <w:szCs w:val="24"/>
        </w:rPr>
        <w:t xml:space="preserve"> edastamise</w:t>
      </w:r>
      <w:r w:rsidR="1AC297D1" w:rsidRPr="7AD8618C">
        <w:rPr>
          <w:rFonts w:ascii="Times New Roman" w:hAnsi="Times New Roman" w:cs="Times New Roman"/>
          <w:sz w:val="24"/>
          <w:szCs w:val="24"/>
        </w:rPr>
        <w:t xml:space="preserve"> </w:t>
      </w:r>
      <w:r w:rsidR="13ED956B" w:rsidRPr="7AD8618C">
        <w:rPr>
          <w:rFonts w:ascii="Times New Roman" w:hAnsi="Times New Roman" w:cs="Times New Roman"/>
          <w:sz w:val="24"/>
          <w:szCs w:val="24"/>
        </w:rPr>
        <w:t>Eesti teabevärava vastutavale töötlejale</w:t>
      </w:r>
      <w:bookmarkEnd w:id="133"/>
      <w:r w:rsidR="09F4B2ED" w:rsidRPr="7AD8618C">
        <w:rPr>
          <w:rFonts w:ascii="Times New Roman" w:hAnsi="Times New Roman" w:cs="Times New Roman"/>
          <w:sz w:val="24"/>
          <w:szCs w:val="24"/>
        </w:rPr>
        <w:t>.</w:t>
      </w:r>
      <w:r w:rsidR="179F6DEC" w:rsidRPr="7AD8618C">
        <w:rPr>
          <w:rFonts w:ascii="Times New Roman" w:hAnsi="Times New Roman" w:cs="Times New Roman"/>
          <w:sz w:val="24"/>
          <w:szCs w:val="24"/>
        </w:rPr>
        <w:t xml:space="preserve"> </w:t>
      </w:r>
    </w:p>
    <w:p w14:paraId="3962733A" w14:textId="5B646019" w:rsidR="000254C2" w:rsidRPr="00201F32" w:rsidRDefault="000254C2" w:rsidP="3F1D4401">
      <w:pPr>
        <w:pStyle w:val="Loendilik"/>
        <w:spacing w:after="0" w:line="247" w:lineRule="auto"/>
        <w:ind w:left="0" w:right="49"/>
        <w:jc w:val="both"/>
        <w:rPr>
          <w:rFonts w:ascii="Times New Roman" w:hAnsi="Times New Roman" w:cs="Times New Roman"/>
          <w:sz w:val="24"/>
          <w:szCs w:val="24"/>
        </w:rPr>
      </w:pPr>
    </w:p>
    <w:p w14:paraId="132CA142" w14:textId="63C38C12" w:rsidR="009F3AC8" w:rsidRDefault="3F1D4401" w:rsidP="7AD8618C">
      <w:pPr>
        <w:spacing w:after="0" w:line="247" w:lineRule="auto"/>
        <w:ind w:right="49"/>
        <w:jc w:val="both"/>
        <w:rPr>
          <w:rFonts w:ascii="Times New Roman" w:hAnsi="Times New Roman" w:cs="Times New Roman"/>
          <w:sz w:val="24"/>
          <w:szCs w:val="24"/>
        </w:rPr>
      </w:pPr>
      <w:r w:rsidRPr="36278E13">
        <w:rPr>
          <w:rFonts w:ascii="Times New Roman" w:hAnsi="Times New Roman" w:cs="Times New Roman"/>
          <w:sz w:val="24"/>
          <w:szCs w:val="24"/>
        </w:rPr>
        <w:t>(</w:t>
      </w:r>
      <w:r w:rsidR="00B35F84">
        <w:rPr>
          <w:rFonts w:ascii="Times New Roman" w:hAnsi="Times New Roman" w:cs="Times New Roman"/>
          <w:sz w:val="24"/>
          <w:szCs w:val="24"/>
        </w:rPr>
        <w:t>5</w:t>
      </w:r>
      <w:r w:rsidR="3DFDECD6" w:rsidRPr="36278E13">
        <w:rPr>
          <w:rFonts w:ascii="Times New Roman" w:hAnsi="Times New Roman" w:cs="Times New Roman"/>
          <w:sz w:val="24"/>
          <w:szCs w:val="24"/>
        </w:rPr>
        <w:t>)</w:t>
      </w:r>
      <w:r w:rsidR="002253B3" w:rsidRPr="36278E13">
        <w:rPr>
          <w:rFonts w:ascii="Times New Roman" w:hAnsi="Times New Roman" w:cs="Times New Roman"/>
          <w:sz w:val="24"/>
          <w:szCs w:val="24"/>
        </w:rPr>
        <w:t xml:space="preserve"> </w:t>
      </w:r>
      <w:r w:rsidR="00BA3521" w:rsidRPr="36278E13">
        <w:rPr>
          <w:rFonts w:ascii="Times New Roman" w:hAnsi="Times New Roman" w:cs="Times New Roman"/>
          <w:sz w:val="24"/>
          <w:szCs w:val="24"/>
        </w:rPr>
        <w:t>Eesti teabevärava</w:t>
      </w:r>
      <w:r w:rsidR="005508DF" w:rsidRPr="36278E13">
        <w:rPr>
          <w:rFonts w:ascii="Times New Roman" w:hAnsi="Times New Roman" w:cs="Times New Roman"/>
          <w:sz w:val="24"/>
          <w:szCs w:val="24"/>
        </w:rPr>
        <w:t xml:space="preserve"> j</w:t>
      </w:r>
      <w:r w:rsidR="00496A70" w:rsidRPr="36278E13">
        <w:rPr>
          <w:rFonts w:ascii="Times New Roman" w:hAnsi="Times New Roman" w:cs="Times New Roman"/>
          <w:sz w:val="24"/>
          <w:szCs w:val="24"/>
        </w:rPr>
        <w:t>a selle</w:t>
      </w:r>
      <w:r w:rsidR="00C509AF" w:rsidRPr="36278E13">
        <w:rPr>
          <w:rFonts w:ascii="Times New Roman" w:hAnsi="Times New Roman" w:cs="Times New Roman"/>
          <w:sz w:val="24"/>
          <w:szCs w:val="24"/>
        </w:rPr>
        <w:t>s</w:t>
      </w:r>
      <w:r w:rsidR="00496A70" w:rsidRPr="36278E13">
        <w:rPr>
          <w:rFonts w:ascii="Times New Roman" w:hAnsi="Times New Roman" w:cs="Times New Roman"/>
          <w:sz w:val="24"/>
          <w:szCs w:val="24"/>
        </w:rPr>
        <w:t xml:space="preserve"> </w:t>
      </w:r>
      <w:r w:rsidR="00632579" w:rsidRPr="36278E13">
        <w:rPr>
          <w:rFonts w:ascii="Times New Roman" w:hAnsi="Times New Roman" w:cs="Times New Roman"/>
          <w:sz w:val="24"/>
          <w:szCs w:val="24"/>
        </w:rPr>
        <w:t xml:space="preserve">nii isikustatud kui </w:t>
      </w:r>
      <w:ins w:id="150" w:author="Inge Mehide" w:date="2024-12-02T15:17:00Z">
        <w:r w:rsidR="00981135">
          <w:rPr>
            <w:rFonts w:ascii="Times New Roman" w:hAnsi="Times New Roman" w:cs="Times New Roman"/>
            <w:sz w:val="24"/>
            <w:szCs w:val="24"/>
          </w:rPr>
          <w:t xml:space="preserve">ka </w:t>
        </w:r>
      </w:ins>
      <w:r w:rsidR="00632579" w:rsidRPr="36278E13">
        <w:rPr>
          <w:rFonts w:ascii="Times New Roman" w:hAnsi="Times New Roman" w:cs="Times New Roman"/>
          <w:sz w:val="24"/>
          <w:szCs w:val="24"/>
        </w:rPr>
        <w:t xml:space="preserve">isikustamata </w:t>
      </w:r>
      <w:r w:rsidR="00BA3521" w:rsidRPr="36278E13">
        <w:rPr>
          <w:rFonts w:ascii="Times New Roman" w:hAnsi="Times New Roman" w:cs="Times New Roman"/>
          <w:sz w:val="24"/>
          <w:szCs w:val="24"/>
        </w:rPr>
        <w:t>teabe</w:t>
      </w:r>
      <w:r w:rsidR="00E915C7" w:rsidRPr="36278E13">
        <w:rPr>
          <w:rFonts w:ascii="Times New Roman" w:hAnsi="Times New Roman" w:cs="Times New Roman"/>
          <w:sz w:val="24"/>
          <w:szCs w:val="24"/>
        </w:rPr>
        <w:t xml:space="preserve"> ja teenuste</w:t>
      </w:r>
      <w:r w:rsidR="00BA3521" w:rsidRPr="36278E13">
        <w:rPr>
          <w:rFonts w:ascii="Times New Roman" w:hAnsi="Times New Roman" w:cs="Times New Roman"/>
          <w:sz w:val="24"/>
          <w:szCs w:val="24"/>
        </w:rPr>
        <w:t xml:space="preserve"> kättesaadavaks tegemise, </w:t>
      </w:r>
      <w:commentRangeStart w:id="151"/>
      <w:r w:rsidR="00BA3521" w:rsidRPr="36278E13">
        <w:rPr>
          <w:rFonts w:ascii="Times New Roman" w:hAnsi="Times New Roman" w:cs="Times New Roman"/>
          <w:sz w:val="24"/>
          <w:szCs w:val="24"/>
        </w:rPr>
        <w:t>arendamise</w:t>
      </w:r>
      <w:commentRangeEnd w:id="151"/>
      <w:r w:rsidR="00526E6D">
        <w:rPr>
          <w:rStyle w:val="Kommentaariviide"/>
        </w:rPr>
        <w:commentReference w:id="151"/>
      </w:r>
      <w:r w:rsidR="00BA3521" w:rsidRPr="36278E13">
        <w:rPr>
          <w:rFonts w:ascii="Times New Roman" w:hAnsi="Times New Roman" w:cs="Times New Roman"/>
          <w:sz w:val="24"/>
          <w:szCs w:val="24"/>
        </w:rPr>
        <w:t xml:space="preserve">, </w:t>
      </w:r>
      <w:r w:rsidR="00642705" w:rsidRPr="36278E13">
        <w:rPr>
          <w:rFonts w:ascii="Times New Roman" w:hAnsi="Times New Roman" w:cs="Times New Roman"/>
          <w:sz w:val="24"/>
          <w:szCs w:val="24"/>
        </w:rPr>
        <w:t xml:space="preserve">haldamise, </w:t>
      </w:r>
      <w:r w:rsidR="00BA3521" w:rsidRPr="36278E13">
        <w:rPr>
          <w:rFonts w:ascii="Times New Roman" w:hAnsi="Times New Roman" w:cs="Times New Roman"/>
          <w:sz w:val="24"/>
          <w:szCs w:val="24"/>
        </w:rPr>
        <w:t xml:space="preserve">kasutamise, </w:t>
      </w:r>
      <w:commentRangeStart w:id="152"/>
      <w:r w:rsidR="2C8F2127" w:rsidRPr="36278E13">
        <w:rPr>
          <w:rFonts w:ascii="Times New Roman" w:hAnsi="Times New Roman" w:cs="Times New Roman"/>
          <w:sz w:val="24"/>
          <w:szCs w:val="24"/>
        </w:rPr>
        <w:t>kogutavate andmete täpsem</w:t>
      </w:r>
      <w:r w:rsidR="00885E1F" w:rsidRPr="36278E13">
        <w:rPr>
          <w:rFonts w:ascii="Times New Roman" w:hAnsi="Times New Roman" w:cs="Times New Roman"/>
          <w:sz w:val="24"/>
          <w:szCs w:val="24"/>
        </w:rPr>
        <w:t>a</w:t>
      </w:r>
      <w:r w:rsidR="2C8F2127" w:rsidRPr="36278E13">
        <w:rPr>
          <w:rFonts w:ascii="Times New Roman" w:hAnsi="Times New Roman" w:cs="Times New Roman"/>
          <w:sz w:val="24"/>
          <w:szCs w:val="24"/>
        </w:rPr>
        <w:t xml:space="preserve"> koosseis</w:t>
      </w:r>
      <w:r w:rsidR="00885E1F" w:rsidRPr="36278E13">
        <w:rPr>
          <w:rFonts w:ascii="Times New Roman" w:hAnsi="Times New Roman" w:cs="Times New Roman"/>
          <w:sz w:val="24"/>
          <w:szCs w:val="24"/>
        </w:rPr>
        <w:t>u</w:t>
      </w:r>
      <w:commentRangeEnd w:id="152"/>
      <w:r w:rsidR="00693674">
        <w:rPr>
          <w:rStyle w:val="Kommentaariviide"/>
        </w:rPr>
        <w:commentReference w:id="152"/>
      </w:r>
      <w:r w:rsidR="00ED0EC5">
        <w:rPr>
          <w:rFonts w:ascii="Times New Roman" w:hAnsi="Times New Roman" w:cs="Times New Roman"/>
          <w:sz w:val="24"/>
          <w:szCs w:val="24"/>
        </w:rPr>
        <w:t xml:space="preserve"> </w:t>
      </w:r>
      <w:r w:rsidR="00BA3521" w:rsidRPr="36278E13">
        <w:rPr>
          <w:rFonts w:ascii="Times New Roman" w:hAnsi="Times New Roman" w:cs="Times New Roman"/>
          <w:sz w:val="24"/>
          <w:szCs w:val="24"/>
        </w:rPr>
        <w:t xml:space="preserve">ning andmekogu teabeväravaga </w:t>
      </w:r>
      <w:proofErr w:type="spellStart"/>
      <w:r w:rsidR="00BA3521" w:rsidRPr="36278E13">
        <w:rPr>
          <w:rFonts w:ascii="Times New Roman" w:hAnsi="Times New Roman" w:cs="Times New Roman"/>
          <w:sz w:val="24"/>
          <w:szCs w:val="24"/>
        </w:rPr>
        <w:t>liidestamise</w:t>
      </w:r>
      <w:proofErr w:type="spellEnd"/>
      <w:r w:rsidR="00BA3521" w:rsidRPr="36278E13">
        <w:rPr>
          <w:rFonts w:ascii="Times New Roman" w:hAnsi="Times New Roman" w:cs="Times New Roman"/>
          <w:sz w:val="24"/>
          <w:szCs w:val="24"/>
        </w:rPr>
        <w:t xml:space="preserve"> nõuded ja korra</w:t>
      </w:r>
      <w:r w:rsidR="4968223D" w:rsidRPr="36278E13">
        <w:rPr>
          <w:rFonts w:ascii="Times New Roman" w:hAnsi="Times New Roman" w:cs="Times New Roman"/>
          <w:sz w:val="24"/>
          <w:szCs w:val="24"/>
        </w:rPr>
        <w:t xml:space="preserve"> kehtestab Vabariigi Valitsus määrusega</w:t>
      </w:r>
      <w:r w:rsidR="00BA3521" w:rsidRPr="36278E13">
        <w:rPr>
          <w:rFonts w:ascii="Times New Roman" w:hAnsi="Times New Roman" w:cs="Times New Roman"/>
          <w:sz w:val="24"/>
          <w:szCs w:val="24"/>
        </w:rPr>
        <w:t>.</w:t>
      </w:r>
      <w:r w:rsidR="00B35F84">
        <w:rPr>
          <w:rFonts w:ascii="Times New Roman" w:hAnsi="Times New Roman" w:cs="Times New Roman"/>
          <w:sz w:val="24"/>
          <w:szCs w:val="24"/>
        </w:rPr>
        <w:t>“;</w:t>
      </w:r>
    </w:p>
    <w:p w14:paraId="1F7B4FD2" w14:textId="77777777" w:rsidR="00675ADA" w:rsidRDefault="00675ADA" w:rsidP="7AD8618C">
      <w:pPr>
        <w:spacing w:after="0" w:line="247" w:lineRule="auto"/>
        <w:ind w:right="49"/>
        <w:jc w:val="both"/>
        <w:rPr>
          <w:rFonts w:ascii="Times New Roman" w:hAnsi="Times New Roman" w:cs="Times New Roman"/>
          <w:sz w:val="24"/>
          <w:szCs w:val="24"/>
        </w:rPr>
      </w:pPr>
    </w:p>
    <w:p w14:paraId="38565D8E" w14:textId="0A789A35" w:rsidR="00675ADA" w:rsidRPr="00C20D64" w:rsidRDefault="00675ADA" w:rsidP="009F621C">
      <w:pPr>
        <w:spacing w:after="0"/>
        <w:jc w:val="both"/>
        <w:rPr>
          <w:rFonts w:ascii="Times New Roman" w:hAnsi="Times New Roman" w:cs="Times New Roman"/>
          <w:sz w:val="24"/>
          <w:szCs w:val="24"/>
          <w:highlight w:val="yellow"/>
        </w:rPr>
      </w:pPr>
      <w:r>
        <w:rPr>
          <w:rFonts w:ascii="Times New Roman" w:hAnsi="Times New Roman" w:cs="Times New Roman"/>
          <w:b/>
          <w:bCs/>
          <w:sz w:val="24"/>
          <w:szCs w:val="24"/>
        </w:rPr>
        <w:t>6)</w:t>
      </w:r>
      <w:r>
        <w:rPr>
          <w:rFonts w:ascii="Times New Roman" w:hAnsi="Times New Roman" w:cs="Times New Roman"/>
          <w:sz w:val="24"/>
          <w:szCs w:val="24"/>
        </w:rPr>
        <w:t xml:space="preserve"> </w:t>
      </w:r>
      <w:r w:rsidRPr="11E6FD3E">
        <w:rPr>
          <w:rFonts w:ascii="Times New Roman" w:hAnsi="Times New Roman" w:cs="Times New Roman"/>
          <w:sz w:val="24"/>
          <w:szCs w:val="24"/>
        </w:rPr>
        <w:t>paragrahv</w:t>
      </w:r>
      <w:r>
        <w:rPr>
          <w:rFonts w:ascii="Times New Roman" w:hAnsi="Times New Roman" w:cs="Times New Roman"/>
          <w:sz w:val="24"/>
          <w:szCs w:val="24"/>
        </w:rPr>
        <w:t>i</w:t>
      </w:r>
      <w:r w:rsidRPr="11E6FD3E">
        <w:rPr>
          <w:rFonts w:ascii="Times New Roman" w:hAnsi="Times New Roman" w:cs="Times New Roman"/>
          <w:sz w:val="24"/>
          <w:szCs w:val="24"/>
        </w:rPr>
        <w:t xml:space="preserve"> 32</w:t>
      </w:r>
      <w:r w:rsidRPr="11E6FD3E">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täiendatakse lõikega 6 järgmises sõnastuses:</w:t>
      </w:r>
    </w:p>
    <w:p w14:paraId="6D091349" w14:textId="77777777" w:rsidR="009F3AC8" w:rsidRDefault="009F3AC8" w:rsidP="7AD8618C">
      <w:pPr>
        <w:spacing w:after="0" w:line="247" w:lineRule="auto"/>
        <w:ind w:right="49"/>
        <w:jc w:val="both"/>
        <w:rPr>
          <w:rFonts w:ascii="Times New Roman" w:hAnsi="Times New Roman" w:cs="Times New Roman"/>
          <w:sz w:val="24"/>
          <w:szCs w:val="24"/>
        </w:rPr>
      </w:pPr>
    </w:p>
    <w:p w14:paraId="40FA7704" w14:textId="6F15272D" w:rsidR="000254C2" w:rsidRDefault="00675ADA" w:rsidP="7AD8618C">
      <w:pPr>
        <w:spacing w:after="0" w:line="247" w:lineRule="auto"/>
        <w:ind w:right="49"/>
        <w:jc w:val="both"/>
        <w:rPr>
          <w:rFonts w:ascii="Times New Roman" w:hAnsi="Times New Roman" w:cs="Times New Roman"/>
          <w:sz w:val="24"/>
          <w:szCs w:val="24"/>
        </w:rPr>
      </w:pPr>
      <w:r>
        <w:rPr>
          <w:rFonts w:ascii="Times New Roman" w:hAnsi="Times New Roman" w:cs="Times New Roman"/>
          <w:sz w:val="24"/>
          <w:szCs w:val="24"/>
        </w:rPr>
        <w:t>„</w:t>
      </w:r>
      <w:r w:rsidR="009F3AC8">
        <w:rPr>
          <w:rFonts w:ascii="Times New Roman" w:hAnsi="Times New Roman" w:cs="Times New Roman"/>
          <w:sz w:val="24"/>
          <w:szCs w:val="24"/>
        </w:rPr>
        <w:t>(</w:t>
      </w:r>
      <w:r>
        <w:rPr>
          <w:rFonts w:ascii="Times New Roman" w:hAnsi="Times New Roman" w:cs="Times New Roman"/>
          <w:sz w:val="24"/>
          <w:szCs w:val="24"/>
        </w:rPr>
        <w:t>6</w:t>
      </w:r>
      <w:r w:rsidR="009F3AC8">
        <w:rPr>
          <w:rFonts w:ascii="Times New Roman" w:hAnsi="Times New Roman" w:cs="Times New Roman"/>
          <w:sz w:val="24"/>
          <w:szCs w:val="24"/>
        </w:rPr>
        <w:t>) Eesti teabeväravas</w:t>
      </w:r>
      <w:del w:id="153" w:author="Inge Mehide" w:date="2024-12-02T15:36:00Z">
        <w:r w:rsidR="009F3AC8" w:rsidDel="008C59D6">
          <w:rPr>
            <w:rFonts w:ascii="Times New Roman" w:hAnsi="Times New Roman" w:cs="Times New Roman"/>
            <w:sz w:val="24"/>
            <w:szCs w:val="24"/>
          </w:rPr>
          <w:delText>t</w:delText>
        </w:r>
      </w:del>
      <w:r w:rsidR="009F3AC8">
        <w:rPr>
          <w:rFonts w:ascii="Times New Roman" w:hAnsi="Times New Roman" w:cs="Times New Roman"/>
          <w:sz w:val="24"/>
          <w:szCs w:val="24"/>
        </w:rPr>
        <w:t xml:space="preserve"> </w:t>
      </w:r>
      <w:commentRangeStart w:id="154"/>
      <w:del w:id="155" w:author="Inge Mehide" w:date="2024-12-02T15:36:00Z">
        <w:r w:rsidR="009F3AC8" w:rsidDel="008C59D6">
          <w:rPr>
            <w:rFonts w:ascii="Times New Roman" w:hAnsi="Times New Roman" w:cs="Times New Roman"/>
            <w:sz w:val="24"/>
            <w:szCs w:val="24"/>
          </w:rPr>
          <w:delText>leitava</w:delText>
        </w:r>
        <w:r w:rsidR="003F4E0A" w:rsidDel="008C59D6">
          <w:rPr>
            <w:rFonts w:ascii="Times New Roman" w:hAnsi="Times New Roman" w:cs="Times New Roman"/>
            <w:sz w:val="24"/>
            <w:szCs w:val="24"/>
          </w:rPr>
          <w:delText>d</w:delText>
        </w:r>
        <w:r w:rsidR="009F3AC8" w:rsidDel="008C59D6">
          <w:rPr>
            <w:rFonts w:ascii="Times New Roman" w:hAnsi="Times New Roman" w:cs="Times New Roman"/>
            <w:sz w:val="24"/>
            <w:szCs w:val="24"/>
          </w:rPr>
          <w:delText xml:space="preserve"> </w:delText>
        </w:r>
      </w:del>
      <w:commentRangeEnd w:id="154"/>
      <w:r w:rsidR="00CD3639">
        <w:rPr>
          <w:rStyle w:val="Kommentaariviide"/>
        </w:rPr>
        <w:commentReference w:id="154"/>
      </w:r>
      <w:ins w:id="156" w:author="Inge Mehide" w:date="2024-12-02T15:36:00Z">
        <w:r w:rsidR="008C59D6">
          <w:rPr>
            <w:rFonts w:ascii="Times New Roman" w:hAnsi="Times New Roman" w:cs="Times New Roman"/>
            <w:sz w:val="24"/>
            <w:szCs w:val="24"/>
          </w:rPr>
          <w:t xml:space="preserve">kuvatavad </w:t>
        </w:r>
      </w:ins>
      <w:r w:rsidR="009F3AC8">
        <w:rPr>
          <w:rFonts w:ascii="Times New Roman" w:hAnsi="Times New Roman" w:cs="Times New Roman"/>
          <w:sz w:val="24"/>
          <w:szCs w:val="24"/>
        </w:rPr>
        <w:t>sündmusteenu</w:t>
      </w:r>
      <w:r w:rsidR="003F4E0A">
        <w:rPr>
          <w:rFonts w:ascii="Times New Roman" w:hAnsi="Times New Roman" w:cs="Times New Roman"/>
          <w:sz w:val="24"/>
          <w:szCs w:val="24"/>
        </w:rPr>
        <w:t xml:space="preserve">sed </w:t>
      </w:r>
      <w:r w:rsidR="009F3AC8">
        <w:rPr>
          <w:rFonts w:ascii="Times New Roman" w:hAnsi="Times New Roman" w:cs="Times New Roman"/>
          <w:sz w:val="24"/>
          <w:szCs w:val="24"/>
        </w:rPr>
        <w:t>kehtestab</w:t>
      </w:r>
      <w:r w:rsidR="00BE5E07">
        <w:rPr>
          <w:rFonts w:ascii="Times New Roman" w:hAnsi="Times New Roman" w:cs="Times New Roman"/>
          <w:sz w:val="24"/>
          <w:szCs w:val="24"/>
        </w:rPr>
        <w:t xml:space="preserve"> </w:t>
      </w:r>
      <w:r w:rsidR="00BF110F">
        <w:rPr>
          <w:rFonts w:ascii="Times New Roman" w:hAnsi="Times New Roman" w:cs="Times New Roman"/>
          <w:sz w:val="24"/>
          <w:szCs w:val="24"/>
        </w:rPr>
        <w:t xml:space="preserve">avalike e-teenuste </w:t>
      </w:r>
      <w:commentRangeStart w:id="157"/>
      <w:r w:rsidR="00BF110F">
        <w:rPr>
          <w:rFonts w:ascii="Times New Roman" w:hAnsi="Times New Roman" w:cs="Times New Roman"/>
          <w:sz w:val="24"/>
          <w:szCs w:val="24"/>
        </w:rPr>
        <w:t xml:space="preserve">arendamise koordineerimise </w:t>
      </w:r>
      <w:commentRangeEnd w:id="157"/>
      <w:r w:rsidR="001C3903">
        <w:rPr>
          <w:rStyle w:val="Kommentaariviide"/>
        </w:rPr>
        <w:commentReference w:id="157"/>
      </w:r>
      <w:r w:rsidR="00BF110F">
        <w:rPr>
          <w:rFonts w:ascii="Times New Roman" w:hAnsi="Times New Roman" w:cs="Times New Roman"/>
          <w:sz w:val="24"/>
          <w:szCs w:val="24"/>
        </w:rPr>
        <w:t>ja</w:t>
      </w:r>
      <w:r w:rsidR="006263FA">
        <w:rPr>
          <w:rFonts w:ascii="Times New Roman" w:hAnsi="Times New Roman" w:cs="Times New Roman"/>
          <w:sz w:val="24"/>
          <w:szCs w:val="24"/>
        </w:rPr>
        <w:t xml:space="preserve"> nende</w:t>
      </w:r>
      <w:r w:rsidR="00BF110F">
        <w:rPr>
          <w:rFonts w:ascii="Times New Roman" w:hAnsi="Times New Roman" w:cs="Times New Roman"/>
          <w:sz w:val="24"/>
          <w:szCs w:val="24"/>
        </w:rPr>
        <w:t xml:space="preserve"> ühtse platvormi arendamise</w:t>
      </w:r>
      <w:r w:rsidR="00EF5B6B">
        <w:rPr>
          <w:rFonts w:ascii="Times New Roman" w:hAnsi="Times New Roman" w:cs="Times New Roman"/>
          <w:sz w:val="24"/>
          <w:szCs w:val="24"/>
        </w:rPr>
        <w:t xml:space="preserve"> eest vastutav </w:t>
      </w:r>
      <w:r w:rsidR="009F3AC8">
        <w:rPr>
          <w:rFonts w:ascii="Times New Roman" w:hAnsi="Times New Roman" w:cs="Times New Roman"/>
          <w:sz w:val="24"/>
          <w:szCs w:val="24"/>
        </w:rPr>
        <w:t>minister määrusega</w:t>
      </w:r>
      <w:r w:rsidR="00950673">
        <w:rPr>
          <w:rFonts w:ascii="Times New Roman" w:hAnsi="Times New Roman" w:cs="Times New Roman"/>
          <w:sz w:val="24"/>
          <w:szCs w:val="24"/>
        </w:rPr>
        <w:t>.</w:t>
      </w:r>
      <w:r w:rsidR="00BA3521" w:rsidRPr="36278E13">
        <w:rPr>
          <w:rFonts w:ascii="Times New Roman" w:hAnsi="Times New Roman" w:cs="Times New Roman"/>
          <w:sz w:val="24"/>
          <w:szCs w:val="24"/>
        </w:rPr>
        <w:t>“</w:t>
      </w:r>
      <w:r w:rsidR="6CD88329" w:rsidRPr="36278E13">
        <w:rPr>
          <w:rFonts w:ascii="Times New Roman" w:hAnsi="Times New Roman" w:cs="Times New Roman"/>
          <w:sz w:val="24"/>
          <w:szCs w:val="24"/>
        </w:rPr>
        <w:t>;</w:t>
      </w:r>
    </w:p>
    <w:p w14:paraId="601E152B" w14:textId="77777777" w:rsidR="00773F69" w:rsidRDefault="00773F69" w:rsidP="7AD8618C">
      <w:pPr>
        <w:spacing w:after="0" w:line="247" w:lineRule="auto"/>
        <w:ind w:right="49"/>
        <w:jc w:val="both"/>
        <w:rPr>
          <w:rFonts w:ascii="Times New Roman" w:hAnsi="Times New Roman" w:cs="Times New Roman"/>
          <w:sz w:val="24"/>
          <w:szCs w:val="24"/>
        </w:rPr>
      </w:pPr>
    </w:p>
    <w:p w14:paraId="2928D229" w14:textId="5AE63D85" w:rsidR="00773F69" w:rsidRPr="00201F32" w:rsidRDefault="00773F69" w:rsidP="00C20D64">
      <w:pPr>
        <w:spacing w:after="0"/>
        <w:jc w:val="both"/>
        <w:rPr>
          <w:rFonts w:ascii="Times New Roman" w:hAnsi="Times New Roman" w:cs="Times New Roman"/>
          <w:sz w:val="24"/>
          <w:szCs w:val="24"/>
        </w:rPr>
      </w:pPr>
      <w:r w:rsidRPr="00DB0F72">
        <w:rPr>
          <w:rFonts w:ascii="Times New Roman" w:hAnsi="Times New Roman" w:cs="Times New Roman"/>
          <w:b/>
          <w:bCs/>
          <w:sz w:val="24"/>
          <w:szCs w:val="24"/>
        </w:rPr>
        <w:t>7)</w:t>
      </w:r>
      <w:r w:rsidRPr="00DB0F72">
        <w:rPr>
          <w:rFonts w:ascii="Times New Roman" w:hAnsi="Times New Roman" w:cs="Times New Roman"/>
          <w:sz w:val="24"/>
          <w:szCs w:val="24"/>
        </w:rPr>
        <w:t xml:space="preserve"> paragrahvi 32</w:t>
      </w:r>
      <w:r w:rsidRPr="00DB0F72">
        <w:rPr>
          <w:rFonts w:ascii="Times New Roman" w:hAnsi="Times New Roman" w:cs="Times New Roman"/>
          <w:sz w:val="24"/>
          <w:szCs w:val="24"/>
          <w:vertAlign w:val="superscript"/>
        </w:rPr>
        <w:t xml:space="preserve">1 </w:t>
      </w:r>
      <w:r w:rsidRPr="00DB0F72">
        <w:rPr>
          <w:rFonts w:ascii="Times New Roman" w:hAnsi="Times New Roman" w:cs="Times New Roman"/>
          <w:sz w:val="24"/>
          <w:szCs w:val="24"/>
        </w:rPr>
        <w:t>lõike 1</w:t>
      </w:r>
      <w:r w:rsidRPr="00DB0F72">
        <w:rPr>
          <w:rFonts w:ascii="Times New Roman" w:hAnsi="Times New Roman" w:cs="Times New Roman"/>
          <w:sz w:val="24"/>
          <w:szCs w:val="24"/>
          <w:vertAlign w:val="superscript"/>
        </w:rPr>
        <w:t>1</w:t>
      </w:r>
      <w:r w:rsidRPr="00DB0F72">
        <w:rPr>
          <w:rFonts w:ascii="Times New Roman" w:hAnsi="Times New Roman" w:cs="Times New Roman"/>
          <w:sz w:val="24"/>
          <w:szCs w:val="24"/>
        </w:rPr>
        <w:t xml:space="preserve"> punkt </w:t>
      </w:r>
      <w:r w:rsidR="001A0C5C" w:rsidRPr="00DB0F72">
        <w:rPr>
          <w:rFonts w:ascii="Times New Roman" w:hAnsi="Times New Roman" w:cs="Times New Roman"/>
          <w:sz w:val="24"/>
          <w:szCs w:val="24"/>
        </w:rPr>
        <w:t>6</w:t>
      </w:r>
      <w:r w:rsidRPr="00DB0F72">
        <w:rPr>
          <w:rFonts w:ascii="Times New Roman" w:hAnsi="Times New Roman" w:cs="Times New Roman"/>
          <w:sz w:val="24"/>
          <w:szCs w:val="24"/>
        </w:rPr>
        <w:t xml:space="preserve"> ja lõike 2</w:t>
      </w:r>
      <w:r w:rsidRPr="00DB0F72">
        <w:rPr>
          <w:rFonts w:ascii="Times New Roman" w:hAnsi="Times New Roman" w:cs="Times New Roman"/>
          <w:sz w:val="24"/>
          <w:szCs w:val="24"/>
          <w:vertAlign w:val="superscript"/>
        </w:rPr>
        <w:t>1</w:t>
      </w:r>
      <w:r w:rsidRPr="00DB0F72">
        <w:rPr>
          <w:rFonts w:ascii="Times New Roman" w:hAnsi="Times New Roman" w:cs="Times New Roman"/>
          <w:sz w:val="24"/>
          <w:szCs w:val="24"/>
        </w:rPr>
        <w:t xml:space="preserve"> punkt 4 tunnistatakse kehtetuks.</w:t>
      </w:r>
    </w:p>
    <w:p w14:paraId="6778C86E" w14:textId="55C8E5DC" w:rsidR="7AD8618C" w:rsidRDefault="7AD8618C" w:rsidP="7AD8618C">
      <w:pPr>
        <w:spacing w:after="0"/>
        <w:jc w:val="both"/>
        <w:rPr>
          <w:rFonts w:ascii="Times New Roman" w:hAnsi="Times New Roman" w:cs="Times New Roman"/>
          <w:sz w:val="24"/>
          <w:szCs w:val="24"/>
        </w:rPr>
      </w:pPr>
    </w:p>
    <w:p w14:paraId="127F28AD" w14:textId="40CCE423" w:rsidR="00413F26" w:rsidRPr="00413F26" w:rsidRDefault="00413F26" w:rsidP="7AD8618C">
      <w:pPr>
        <w:spacing w:after="0"/>
        <w:jc w:val="both"/>
        <w:rPr>
          <w:rFonts w:ascii="Times New Roman" w:hAnsi="Times New Roman" w:cs="Times New Roman"/>
          <w:sz w:val="24"/>
          <w:szCs w:val="24"/>
        </w:rPr>
      </w:pPr>
      <w:r w:rsidRPr="11E6FD3E">
        <w:rPr>
          <w:rFonts w:ascii="Times New Roman" w:hAnsi="Times New Roman" w:cs="Times New Roman"/>
          <w:b/>
          <w:bCs/>
          <w:sz w:val="24"/>
          <w:szCs w:val="24"/>
        </w:rPr>
        <w:t>§ 2</w:t>
      </w:r>
      <w:r w:rsidR="004D33CC" w:rsidRPr="11E6FD3E">
        <w:rPr>
          <w:rFonts w:ascii="Times New Roman" w:hAnsi="Times New Roman" w:cs="Times New Roman"/>
          <w:b/>
          <w:bCs/>
          <w:sz w:val="24"/>
          <w:szCs w:val="24"/>
        </w:rPr>
        <w:t>.</w:t>
      </w:r>
      <w:r w:rsidRPr="11E6FD3E">
        <w:rPr>
          <w:rFonts w:ascii="Times New Roman" w:hAnsi="Times New Roman" w:cs="Times New Roman"/>
          <w:b/>
          <w:bCs/>
          <w:sz w:val="24"/>
          <w:szCs w:val="24"/>
        </w:rPr>
        <w:t xml:space="preserve"> </w:t>
      </w:r>
      <w:r w:rsidR="003047D9">
        <w:rPr>
          <w:rFonts w:ascii="Times New Roman" w:hAnsi="Times New Roman" w:cs="Times New Roman"/>
          <w:b/>
          <w:bCs/>
          <w:sz w:val="24"/>
          <w:szCs w:val="24"/>
        </w:rPr>
        <w:t>Seaduse j</w:t>
      </w:r>
      <w:r w:rsidR="5ACA9B9A" w:rsidRPr="11E6FD3E">
        <w:rPr>
          <w:rFonts w:ascii="Times New Roman" w:hAnsi="Times New Roman" w:cs="Times New Roman"/>
          <w:b/>
          <w:bCs/>
          <w:sz w:val="24"/>
          <w:szCs w:val="24"/>
        </w:rPr>
        <w:t>õustumine</w:t>
      </w:r>
    </w:p>
    <w:p w14:paraId="39FFDF8C" w14:textId="29E1C2AC" w:rsidR="00413F26" w:rsidRPr="00413F26" w:rsidRDefault="00413F26" w:rsidP="7AD8618C">
      <w:pPr>
        <w:spacing w:after="0"/>
        <w:jc w:val="both"/>
        <w:rPr>
          <w:rFonts w:ascii="Times New Roman" w:hAnsi="Times New Roman" w:cs="Times New Roman"/>
          <w:sz w:val="24"/>
          <w:szCs w:val="24"/>
        </w:rPr>
      </w:pPr>
    </w:p>
    <w:p w14:paraId="2BDA7F2B" w14:textId="4179745B" w:rsidR="00413F26" w:rsidRPr="00413F26" w:rsidRDefault="5ACA9B9A" w:rsidP="00D048D4">
      <w:pPr>
        <w:spacing w:after="0"/>
        <w:jc w:val="both"/>
        <w:rPr>
          <w:rFonts w:ascii="Times New Roman" w:hAnsi="Times New Roman" w:cs="Times New Roman"/>
          <w:sz w:val="24"/>
          <w:szCs w:val="24"/>
        </w:rPr>
      </w:pPr>
      <w:r w:rsidRPr="11E6FD3E">
        <w:rPr>
          <w:rFonts w:ascii="Times New Roman" w:hAnsi="Times New Roman" w:cs="Times New Roman"/>
          <w:sz w:val="24"/>
          <w:szCs w:val="24"/>
        </w:rPr>
        <w:t xml:space="preserve">(1) </w:t>
      </w:r>
      <w:r w:rsidR="004D33CC" w:rsidRPr="11E6FD3E">
        <w:rPr>
          <w:rFonts w:ascii="Times New Roman" w:hAnsi="Times New Roman" w:cs="Times New Roman"/>
          <w:sz w:val="24"/>
          <w:szCs w:val="24"/>
        </w:rPr>
        <w:t>Käesolev</w:t>
      </w:r>
      <w:del w:id="158" w:author="Inge Mehide" w:date="2024-12-02T15:50:00Z">
        <w:r w:rsidR="003047D9" w:rsidDel="009B1517">
          <w:rPr>
            <w:rFonts w:ascii="Times New Roman" w:hAnsi="Times New Roman" w:cs="Times New Roman"/>
            <w:sz w:val="24"/>
            <w:szCs w:val="24"/>
          </w:rPr>
          <w:delText>a</w:delText>
        </w:r>
      </w:del>
      <w:r w:rsidR="00413F26" w:rsidRPr="11E6FD3E">
        <w:rPr>
          <w:rFonts w:ascii="Times New Roman" w:hAnsi="Times New Roman" w:cs="Times New Roman"/>
          <w:sz w:val="24"/>
          <w:szCs w:val="24"/>
        </w:rPr>
        <w:t xml:space="preserve"> </w:t>
      </w:r>
      <w:r w:rsidR="0085284C">
        <w:rPr>
          <w:rFonts w:ascii="Times New Roman" w:hAnsi="Times New Roman" w:cs="Times New Roman"/>
          <w:sz w:val="24"/>
          <w:szCs w:val="24"/>
        </w:rPr>
        <w:t>seadus</w:t>
      </w:r>
      <w:r w:rsidR="00413F26" w:rsidRPr="11E6FD3E">
        <w:rPr>
          <w:rFonts w:ascii="Times New Roman" w:hAnsi="Times New Roman" w:cs="Times New Roman"/>
          <w:sz w:val="24"/>
          <w:szCs w:val="24"/>
        </w:rPr>
        <w:t xml:space="preserve"> jõustu</w:t>
      </w:r>
      <w:r w:rsidR="004D33CC" w:rsidRPr="11E6FD3E">
        <w:rPr>
          <w:rFonts w:ascii="Times New Roman" w:hAnsi="Times New Roman" w:cs="Times New Roman"/>
          <w:sz w:val="24"/>
          <w:szCs w:val="24"/>
        </w:rPr>
        <w:t>b</w:t>
      </w:r>
      <w:r w:rsidR="00413F26" w:rsidRPr="11E6FD3E">
        <w:rPr>
          <w:rFonts w:ascii="Times New Roman" w:hAnsi="Times New Roman" w:cs="Times New Roman"/>
          <w:sz w:val="24"/>
          <w:szCs w:val="24"/>
        </w:rPr>
        <w:t xml:space="preserve"> 2025.</w:t>
      </w:r>
      <w:r w:rsidR="004D33CC" w:rsidRPr="11E6FD3E">
        <w:rPr>
          <w:rFonts w:ascii="Times New Roman" w:hAnsi="Times New Roman" w:cs="Times New Roman"/>
          <w:sz w:val="24"/>
          <w:szCs w:val="24"/>
        </w:rPr>
        <w:t xml:space="preserve"> aasta 10. veebruaril.</w:t>
      </w:r>
    </w:p>
    <w:p w14:paraId="1F7B0FCF" w14:textId="77777777" w:rsidR="003047D9" w:rsidRDefault="003047D9" w:rsidP="7AD8618C">
      <w:pPr>
        <w:spacing w:after="0"/>
        <w:jc w:val="both"/>
        <w:rPr>
          <w:rFonts w:ascii="Times New Roman" w:hAnsi="Times New Roman" w:cs="Times New Roman"/>
          <w:sz w:val="24"/>
          <w:szCs w:val="24"/>
        </w:rPr>
      </w:pPr>
    </w:p>
    <w:p w14:paraId="01ACA998" w14:textId="7C15420A" w:rsidR="22DDDED1" w:rsidRDefault="22DDDED1" w:rsidP="7AD8618C">
      <w:pPr>
        <w:spacing w:after="0"/>
        <w:jc w:val="both"/>
        <w:rPr>
          <w:rFonts w:ascii="Times New Roman" w:eastAsia="Times New Roman" w:hAnsi="Times New Roman" w:cs="Times New Roman"/>
          <w:sz w:val="24"/>
          <w:szCs w:val="24"/>
        </w:rPr>
      </w:pPr>
      <w:r w:rsidRPr="11E6FD3E">
        <w:rPr>
          <w:rFonts w:ascii="Times New Roman" w:hAnsi="Times New Roman" w:cs="Times New Roman"/>
          <w:sz w:val="24"/>
          <w:szCs w:val="24"/>
        </w:rPr>
        <w:t xml:space="preserve">(2) Käesoleva seaduse § 1 </w:t>
      </w:r>
      <w:r w:rsidRPr="00DB0F72">
        <w:rPr>
          <w:rFonts w:ascii="Times New Roman" w:hAnsi="Times New Roman" w:cs="Times New Roman"/>
          <w:sz w:val="24"/>
          <w:szCs w:val="24"/>
        </w:rPr>
        <w:t xml:space="preserve">punkt </w:t>
      </w:r>
      <w:r w:rsidR="00773F69" w:rsidRPr="00DB0F72">
        <w:rPr>
          <w:rFonts w:ascii="Times New Roman" w:hAnsi="Times New Roman" w:cs="Times New Roman"/>
          <w:sz w:val="24"/>
          <w:szCs w:val="24"/>
        </w:rPr>
        <w:t>7</w:t>
      </w:r>
      <w:r w:rsidRPr="00DB0F72">
        <w:rPr>
          <w:rFonts w:ascii="Times New Roman" w:hAnsi="Times New Roman" w:cs="Times New Roman"/>
          <w:sz w:val="24"/>
          <w:szCs w:val="24"/>
        </w:rPr>
        <w:t xml:space="preserve"> jõustub 202</w:t>
      </w:r>
      <w:r w:rsidR="0001210A">
        <w:rPr>
          <w:rFonts w:ascii="Times New Roman" w:hAnsi="Times New Roman" w:cs="Times New Roman"/>
          <w:sz w:val="24"/>
          <w:szCs w:val="24"/>
        </w:rPr>
        <w:t>6</w:t>
      </w:r>
      <w:r w:rsidRPr="00DB0F72">
        <w:rPr>
          <w:rFonts w:ascii="Times New Roman" w:hAnsi="Times New Roman" w:cs="Times New Roman"/>
          <w:sz w:val="24"/>
          <w:szCs w:val="24"/>
        </w:rPr>
        <w:t xml:space="preserve">. aasta </w:t>
      </w:r>
      <w:r w:rsidR="00CC328D" w:rsidRPr="00DB0F72">
        <w:rPr>
          <w:rFonts w:ascii="Times New Roman" w:hAnsi="Times New Roman" w:cs="Times New Roman"/>
          <w:sz w:val="24"/>
          <w:szCs w:val="24"/>
        </w:rPr>
        <w:t>24</w:t>
      </w:r>
      <w:r w:rsidRPr="00DB0F72">
        <w:rPr>
          <w:rFonts w:ascii="Times New Roman" w:hAnsi="Times New Roman" w:cs="Times New Roman"/>
          <w:sz w:val="24"/>
          <w:szCs w:val="24"/>
        </w:rPr>
        <w:t>.</w:t>
      </w:r>
      <w:r w:rsidR="123E6B32" w:rsidRPr="00DB0F72">
        <w:rPr>
          <w:rFonts w:ascii="Times New Roman" w:hAnsi="Times New Roman" w:cs="Times New Roman"/>
          <w:sz w:val="24"/>
          <w:szCs w:val="24"/>
        </w:rPr>
        <w:t xml:space="preserve"> </w:t>
      </w:r>
      <w:r w:rsidR="00CC328D" w:rsidRPr="00DB0F72">
        <w:rPr>
          <w:rFonts w:ascii="Times New Roman" w:hAnsi="Times New Roman" w:cs="Times New Roman"/>
          <w:sz w:val="24"/>
          <w:szCs w:val="24"/>
        </w:rPr>
        <w:t>aprillil</w:t>
      </w:r>
      <w:r w:rsidRPr="11E6FD3E">
        <w:rPr>
          <w:rFonts w:ascii="Times New Roman" w:hAnsi="Times New Roman" w:cs="Times New Roman"/>
          <w:sz w:val="24"/>
          <w:szCs w:val="24"/>
        </w:rPr>
        <w:t>.</w:t>
      </w:r>
    </w:p>
    <w:p w14:paraId="3C4E4B07" w14:textId="77777777" w:rsidR="00BD79B1" w:rsidRPr="008544FB" w:rsidRDefault="00BD79B1" w:rsidP="00BD79B1">
      <w:pPr>
        <w:spacing w:after="0" w:line="240" w:lineRule="auto"/>
        <w:rPr>
          <w:rFonts w:ascii="Times New Roman" w:eastAsia="Times New Roman" w:hAnsi="Times New Roman" w:cs="Times New Roman"/>
          <w:sz w:val="24"/>
          <w:szCs w:val="24"/>
        </w:rPr>
      </w:pPr>
    </w:p>
    <w:p w14:paraId="22A11846"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 xml:space="preserve">Lauri </w:t>
      </w:r>
      <w:proofErr w:type="spellStart"/>
      <w:r w:rsidRPr="008544FB">
        <w:rPr>
          <w:rFonts w:ascii="Times New Roman" w:eastAsia="Times New Roman" w:hAnsi="Times New Roman" w:cs="Times New Roman"/>
          <w:sz w:val="24"/>
          <w:szCs w:val="24"/>
        </w:rPr>
        <w:t>Hussar</w:t>
      </w:r>
      <w:proofErr w:type="spellEnd"/>
    </w:p>
    <w:p w14:paraId="192CE8E8"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Riigikogu esimees</w:t>
      </w:r>
    </w:p>
    <w:p w14:paraId="6AEFDDF3" w14:textId="77777777" w:rsidR="00BD79B1" w:rsidRPr="008544FB" w:rsidRDefault="00BD79B1" w:rsidP="00BD79B1">
      <w:pPr>
        <w:spacing w:after="0" w:line="240" w:lineRule="auto"/>
        <w:rPr>
          <w:rFonts w:ascii="Times New Roman" w:eastAsia="Times New Roman" w:hAnsi="Times New Roman" w:cs="Times New Roman"/>
          <w:sz w:val="24"/>
          <w:szCs w:val="24"/>
        </w:rPr>
      </w:pPr>
    </w:p>
    <w:p w14:paraId="0F22B309" w14:textId="372E38D8"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Tallinn, „…“ ............................. 202</w:t>
      </w:r>
      <w:r w:rsidR="000254C2">
        <w:rPr>
          <w:rFonts w:ascii="Times New Roman" w:eastAsia="Times New Roman" w:hAnsi="Times New Roman" w:cs="Times New Roman"/>
          <w:sz w:val="24"/>
          <w:szCs w:val="24"/>
        </w:rPr>
        <w:t>4</w:t>
      </w:r>
      <w:r w:rsidRPr="008544FB">
        <w:rPr>
          <w:rFonts w:ascii="Times New Roman" w:eastAsia="Times New Roman" w:hAnsi="Times New Roman" w:cs="Times New Roman"/>
          <w:sz w:val="24"/>
          <w:szCs w:val="24"/>
        </w:rPr>
        <w:t>. a</w:t>
      </w:r>
    </w:p>
    <w:p w14:paraId="413B0835" w14:textId="77777777" w:rsidR="00BD79B1" w:rsidRPr="008544FB" w:rsidRDefault="00BD79B1" w:rsidP="00BD79B1">
      <w:pPr>
        <w:pBdr>
          <w:bottom w:val="single" w:sz="12" w:space="1" w:color="auto"/>
        </w:pBdr>
        <w:spacing w:after="0" w:line="240" w:lineRule="auto"/>
        <w:rPr>
          <w:rFonts w:ascii="Times New Roman" w:eastAsia="Times New Roman" w:hAnsi="Times New Roman" w:cs="Times New Roman"/>
          <w:sz w:val="24"/>
          <w:szCs w:val="24"/>
        </w:rPr>
      </w:pPr>
    </w:p>
    <w:p w14:paraId="10B6ABFA"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 xml:space="preserve">Algatab Vabariigi Valitsus </w:t>
      </w:r>
    </w:p>
    <w:p w14:paraId="4AF05DAD" w14:textId="03478F43"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eastAsia="Times New Roman" w:hAnsi="Times New Roman" w:cs="Times New Roman"/>
          <w:sz w:val="24"/>
          <w:szCs w:val="24"/>
        </w:rPr>
        <w:t>„…“ ………………….. 202</w:t>
      </w:r>
      <w:r w:rsidR="000254C2">
        <w:rPr>
          <w:rFonts w:ascii="Times New Roman" w:eastAsia="Times New Roman" w:hAnsi="Times New Roman" w:cs="Times New Roman"/>
          <w:sz w:val="24"/>
          <w:szCs w:val="24"/>
        </w:rPr>
        <w:t>4</w:t>
      </w:r>
      <w:r w:rsidRPr="008544FB">
        <w:rPr>
          <w:rFonts w:ascii="Times New Roman" w:eastAsia="Times New Roman" w:hAnsi="Times New Roman" w:cs="Times New Roman"/>
          <w:sz w:val="24"/>
          <w:szCs w:val="24"/>
        </w:rPr>
        <w:t>. a</w:t>
      </w:r>
    </w:p>
    <w:p w14:paraId="0246971C" w14:textId="77777777" w:rsidR="00BD79B1" w:rsidRPr="008544FB" w:rsidRDefault="00BD79B1" w:rsidP="00BD79B1">
      <w:pPr>
        <w:spacing w:after="0" w:line="240" w:lineRule="auto"/>
        <w:rPr>
          <w:rFonts w:ascii="Times New Roman" w:eastAsia="Times New Roman" w:hAnsi="Times New Roman" w:cs="Times New Roman"/>
          <w:sz w:val="24"/>
          <w:szCs w:val="24"/>
        </w:rPr>
      </w:pPr>
    </w:p>
    <w:p w14:paraId="691FB7CE" w14:textId="77777777" w:rsidR="00BD79B1" w:rsidRPr="008544FB" w:rsidRDefault="00BD79B1" w:rsidP="00BD79B1">
      <w:pPr>
        <w:spacing w:after="0" w:line="240" w:lineRule="auto"/>
        <w:rPr>
          <w:rFonts w:ascii="Times New Roman" w:eastAsia="Times New Roman" w:hAnsi="Times New Roman" w:cs="Times New Roman"/>
          <w:sz w:val="24"/>
          <w:szCs w:val="24"/>
        </w:rPr>
      </w:pPr>
      <w:r w:rsidRPr="008544FB">
        <w:rPr>
          <w:rFonts w:ascii="Times New Roman" w:hAnsi="Times New Roman" w:cs="Times New Roman"/>
          <w:sz w:val="24"/>
          <w:szCs w:val="24"/>
        </w:rPr>
        <w:t>(allkirjastatud digitaalselt)</w:t>
      </w:r>
    </w:p>
    <w:p w14:paraId="3D8F5872" w14:textId="77777777" w:rsidR="00047156" w:rsidRPr="008544FB" w:rsidRDefault="00047156" w:rsidP="00BD79B1">
      <w:pPr>
        <w:spacing w:after="0"/>
        <w:jc w:val="right"/>
        <w:rPr>
          <w:rFonts w:ascii="Times New Roman" w:hAnsi="Times New Roman" w:cs="Times New Roman"/>
          <w:sz w:val="24"/>
          <w:szCs w:val="24"/>
        </w:rPr>
      </w:pPr>
    </w:p>
    <w:sectPr w:rsidR="00047156" w:rsidRPr="008544FB" w:rsidSect="00C965CC">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nge Mehide" w:date="2024-12-02T10:33:00Z" w:initials="IM">
    <w:p w14:paraId="211A4376" w14:textId="77777777" w:rsidR="008B409B" w:rsidRDefault="00524DDD" w:rsidP="008B409B">
      <w:pPr>
        <w:pStyle w:val="Kommentaaritekst"/>
      </w:pPr>
      <w:r>
        <w:rPr>
          <w:rStyle w:val="Kommentaariviide"/>
        </w:rPr>
        <w:annotationRef/>
      </w:r>
      <w:r w:rsidR="008B409B">
        <w:t>HÕNTE järgi on vormelis siin nimetav kääne</w:t>
      </w:r>
    </w:p>
  </w:comment>
  <w:comment w:id="2" w:author="Inge Mehide" w:date="2024-12-02T11:07:00Z" w:initials="IM">
    <w:p w14:paraId="4A379F5C" w14:textId="411D3F08" w:rsidR="009B319B" w:rsidRDefault="00C804A6" w:rsidP="009B319B">
      <w:pPr>
        <w:pStyle w:val="Kommentaaritekst"/>
      </w:pPr>
      <w:r>
        <w:rPr>
          <w:rStyle w:val="Kommentaariviide"/>
        </w:rPr>
        <w:annotationRef/>
      </w:r>
      <w:r w:rsidR="009B319B">
        <w:t>Selgem sõnastus, lisaks aitab vältida samas lauses sõnakordust (saab/saada)</w:t>
      </w:r>
    </w:p>
  </w:comment>
  <w:comment w:id="8" w:author="Inge Mehide" w:date="2024-12-03T09:48:00Z" w:initials="IM">
    <w:p w14:paraId="09EB8A04" w14:textId="77777777" w:rsidR="00693674" w:rsidRDefault="005D6CEF" w:rsidP="00693674">
      <w:pPr>
        <w:pStyle w:val="Kommentaaritekst"/>
      </w:pPr>
      <w:r>
        <w:rPr>
          <w:rStyle w:val="Kommentaariviide"/>
        </w:rPr>
        <w:annotationRef/>
      </w:r>
      <w:r w:rsidR="00693674">
        <w:t xml:space="preserve">Milliseid/mille tegevusvaldkondi? Lisatud sõna </w:t>
      </w:r>
      <w:r w:rsidR="00693674">
        <w:rPr>
          <w:i/>
          <w:iCs/>
        </w:rPr>
        <w:t>teabevaldaja</w:t>
      </w:r>
      <w:r w:rsidR="00693674">
        <w:t>.</w:t>
      </w:r>
    </w:p>
  </w:comment>
  <w:comment w:id="19" w:author="Inge Mehide" w:date="2024-12-03T10:17:00Z" w:initials="IM">
    <w:p w14:paraId="42223BAF" w14:textId="200201CB" w:rsidR="009D69E7" w:rsidRDefault="000E5F85" w:rsidP="009D69E7">
      <w:pPr>
        <w:pStyle w:val="Kommentaaritekst"/>
      </w:pPr>
      <w:r>
        <w:rPr>
          <w:rStyle w:val="Kommentaariviide"/>
        </w:rPr>
        <w:annotationRef/>
      </w:r>
      <w:r w:rsidR="009D69E7">
        <w:t xml:space="preserve">Fraas </w:t>
      </w:r>
      <w:r w:rsidR="009D69E7">
        <w:rPr>
          <w:i/>
          <w:iCs/>
        </w:rPr>
        <w:t>saab ligipääsu teabele eesmärgiga saada ülevaade</w:t>
      </w:r>
      <w:r w:rsidR="009D69E7">
        <w:t xml:space="preserve"> jätab mulje, justkui ligipääsu saamisel oleks eesmärk, kuigi eeldatavasti räägitakse kontaktpunkti eesmärgist. Kiillausena ehk komaga vormistamine (on kontaktpunkt, /---/, eesmärgiga saada ülevaade) ka ei sobinud, sest nii ei olnud välja loetav, kes pidi ülevaate saama. Lõike võiks sõnastada nii, et esmalt kirjeldatakse, mis teabevärav on ja mida võimaldab ja seejärel kirjeldatakse selle eesmärki.</w:t>
      </w:r>
    </w:p>
  </w:comment>
  <w:comment w:id="41" w:author="Inge Mehide" w:date="2024-12-03T09:27:00Z" w:initials="IM">
    <w:p w14:paraId="0157F865" w14:textId="4CF48523" w:rsidR="00883982" w:rsidRDefault="00883982" w:rsidP="00883982">
      <w:pPr>
        <w:pStyle w:val="Kommentaaritekst"/>
      </w:pPr>
      <w:r>
        <w:rPr>
          <w:rStyle w:val="Kommentaariviide"/>
        </w:rPr>
        <w:annotationRef/>
      </w:r>
      <w:r>
        <w:t xml:space="preserve">Liiga palju täiendeid põhisõna ees, parem kasutada sõna </w:t>
      </w:r>
      <w:r>
        <w:rPr>
          <w:i/>
          <w:iCs/>
        </w:rPr>
        <w:t>e-teenustele</w:t>
      </w:r>
      <w:r>
        <w:t>.</w:t>
      </w:r>
    </w:p>
  </w:comment>
  <w:comment w:id="47" w:author="Inge Mehide" w:date="2024-12-02T16:49:00Z" w:initials="IM">
    <w:p w14:paraId="020DE930" w14:textId="0FDE1BBA" w:rsidR="00A1711F" w:rsidRDefault="00A1711F" w:rsidP="00A1711F">
      <w:pPr>
        <w:pStyle w:val="Kommentaaritekst"/>
      </w:pPr>
      <w:r>
        <w:rPr>
          <w:rStyle w:val="Kommentaariviide"/>
        </w:rPr>
        <w:annotationRef/>
      </w:r>
      <w:r>
        <w:t>Taaskasutatavat teavet toetavatele tugiteenustele? Või e-teenuseid toetavatele tugiteenustele?</w:t>
      </w:r>
    </w:p>
  </w:comment>
  <w:comment w:id="66" w:author="Inge Mehide" w:date="2024-12-02T13:10:00Z" w:initials="IM">
    <w:p w14:paraId="456017EE" w14:textId="77777777" w:rsidR="002F1D4E" w:rsidRDefault="002F1D4E" w:rsidP="002F1D4E">
      <w:pPr>
        <w:pStyle w:val="Kommentaaritekst"/>
      </w:pPr>
      <w:r>
        <w:rPr>
          <w:rStyle w:val="Kommentaariviide"/>
        </w:rPr>
        <w:annotationRef/>
      </w:r>
      <w:r>
        <w:t>Levinum kasutus RT-s</w:t>
      </w:r>
    </w:p>
  </w:comment>
  <w:comment w:id="69" w:author="Inge Mehide" w:date="2024-12-02T13:17:00Z" w:initials="IM">
    <w:p w14:paraId="55988302" w14:textId="77777777" w:rsidR="003A7785" w:rsidRDefault="00880C6B" w:rsidP="003A7785">
      <w:pPr>
        <w:pStyle w:val="Kommentaaritekst"/>
      </w:pPr>
      <w:r>
        <w:rPr>
          <w:rStyle w:val="Kommentaariviide"/>
        </w:rPr>
        <w:annotationRef/>
      </w:r>
      <w:r w:rsidR="003A7785">
        <w:t xml:space="preserve">Mitmus siin viitab sellele, et inimesel on korraga mitu elukohta. Kas seda ongi mõeldud? </w:t>
      </w:r>
    </w:p>
  </w:comment>
  <w:comment w:id="70" w:author="Inge Mehide" w:date="2024-12-02T13:12:00Z" w:initials="IM">
    <w:p w14:paraId="6160A484" w14:textId="3B2B38FA" w:rsidR="002F1D4E" w:rsidRDefault="002F1D4E" w:rsidP="002F1D4E">
      <w:pPr>
        <w:pStyle w:val="Kommentaaritekst"/>
      </w:pPr>
      <w:r>
        <w:rPr>
          <w:rStyle w:val="Kommentaariviide"/>
        </w:rPr>
        <w:annotationRef/>
      </w:r>
      <w:r>
        <w:t>Ekslik koma</w:t>
      </w:r>
    </w:p>
  </w:comment>
  <w:comment w:id="74" w:author="Inge Mehide" w:date="2024-12-02T13:19:00Z" w:initials="IM">
    <w:p w14:paraId="7152B3C5" w14:textId="77777777" w:rsidR="004578BC" w:rsidRDefault="00880C6B" w:rsidP="004578BC">
      <w:pPr>
        <w:pStyle w:val="Kommentaaritekst"/>
      </w:pPr>
      <w:r>
        <w:rPr>
          <w:rStyle w:val="Kommentaariviide"/>
        </w:rPr>
        <w:annotationRef/>
      </w:r>
      <w:r w:rsidR="004578BC">
        <w:t>Asesõna mõjub siin eksitavalt</w:t>
      </w:r>
    </w:p>
  </w:comment>
  <w:comment w:id="90" w:author="Inge Mehide" w:date="2024-12-05T10:45:00Z" w:initials="IM">
    <w:p w14:paraId="001D539D" w14:textId="77777777" w:rsidR="00625130" w:rsidRDefault="00625130" w:rsidP="00625130">
      <w:pPr>
        <w:pStyle w:val="Kommentaaritekst"/>
      </w:pPr>
      <w:r>
        <w:rPr>
          <w:rStyle w:val="Kommentaariviide"/>
        </w:rPr>
        <w:annotationRef/>
      </w:r>
      <w:r>
        <w:t>Loetelu laused peavad ühilduma sissejuhatava lausega, nii see siin aga mitme punkti puhul ei olnud, seega tuleb sissejuhatav lause ja punktid ümber sõnastada</w:t>
      </w:r>
    </w:p>
  </w:comment>
  <w:comment w:id="96" w:author="Inge Mehide" w:date="2024-12-02T13:44:00Z" w:initials="IM">
    <w:p w14:paraId="6BB84DB4" w14:textId="6C511B52" w:rsidR="00560DD7" w:rsidRDefault="00B979DD" w:rsidP="00560DD7">
      <w:pPr>
        <w:pStyle w:val="Kommentaaritekst"/>
      </w:pPr>
      <w:r>
        <w:rPr>
          <w:rStyle w:val="Kommentaariviide"/>
        </w:rPr>
        <w:annotationRef/>
      </w:r>
      <w:r w:rsidR="00560DD7">
        <w:t xml:space="preserve">Kui siin ei mõelda, et on olemas teenuste üksikpäringu </w:t>
      </w:r>
      <w:r w:rsidR="00560DD7">
        <w:rPr>
          <w:u w:val="single"/>
        </w:rPr>
        <w:t>vaade, kus</w:t>
      </w:r>
      <w:r w:rsidR="00560DD7">
        <w:t xml:space="preserve"> neid päringuid säilitatakse, siis on selgem </w:t>
      </w:r>
      <w:r w:rsidR="00560DD7">
        <w:rPr>
          <w:i/>
          <w:iCs/>
        </w:rPr>
        <w:t>üksikpäringu korral</w:t>
      </w:r>
    </w:p>
  </w:comment>
  <w:comment w:id="109" w:author="Inge Mehide" w:date="2024-12-02T13:48:00Z" w:initials="IM">
    <w:p w14:paraId="66CF7A94" w14:textId="7185A141" w:rsidR="00AC3E85" w:rsidRDefault="00AC3E85" w:rsidP="00AC3E85">
      <w:pPr>
        <w:pStyle w:val="Kommentaaritekst"/>
      </w:pPr>
      <w:r>
        <w:rPr>
          <w:rStyle w:val="Kommentaariviide"/>
        </w:rPr>
        <w:annotationRef/>
      </w:r>
      <w:r>
        <w:t>Kokku</w:t>
      </w:r>
    </w:p>
  </w:comment>
  <w:comment w:id="117" w:author="Inge Mehide" w:date="2024-12-02T14:35:00Z" w:initials="IM">
    <w:p w14:paraId="13509A1E" w14:textId="77777777" w:rsidR="00F97245" w:rsidRDefault="00F97245" w:rsidP="00F97245">
      <w:pPr>
        <w:pStyle w:val="Kommentaaritekst"/>
      </w:pPr>
      <w:r>
        <w:rPr>
          <w:rStyle w:val="Kommentaariviide"/>
        </w:rPr>
        <w:annotationRef/>
      </w:r>
      <w:r>
        <w:t xml:space="preserve">Ühtluse huvides peaks siin olema </w:t>
      </w:r>
      <w:r>
        <w:rPr>
          <w:i/>
          <w:iCs/>
        </w:rPr>
        <w:t>e-posti aadressile saadetud</w:t>
      </w:r>
      <w:r>
        <w:t xml:space="preserve"> </w:t>
      </w:r>
    </w:p>
  </w:comment>
  <w:comment w:id="124" w:author="Inge Mehide" w:date="2024-12-02T14:40:00Z" w:initials="IM">
    <w:p w14:paraId="73020828" w14:textId="77777777" w:rsidR="00693674" w:rsidRDefault="00F97245" w:rsidP="00693674">
      <w:pPr>
        <w:pStyle w:val="Kommentaaritekst"/>
      </w:pPr>
      <w:r>
        <w:rPr>
          <w:rStyle w:val="Kommentaariviide"/>
        </w:rPr>
        <w:annotationRef/>
      </w:r>
      <w:r w:rsidR="00693674">
        <w:t xml:space="preserve">Teave peab olema korrastatud, mitte kuvamine, ei saa öelda </w:t>
      </w:r>
      <w:r w:rsidR="00693674">
        <w:rPr>
          <w:i/>
          <w:iCs/>
        </w:rPr>
        <w:t>kasutajakeskselt korrastatud kuvamine.</w:t>
      </w:r>
      <w:r w:rsidR="00693674">
        <w:t xml:space="preserve"> Võiks öelda ka lihtsalt </w:t>
      </w:r>
      <w:r w:rsidR="00693674">
        <w:rPr>
          <w:i/>
          <w:iCs/>
        </w:rPr>
        <w:t>kasutajale arusaadava kuvamise</w:t>
      </w:r>
      <w:r w:rsidR="00693674">
        <w:t xml:space="preserve">. </w:t>
      </w:r>
    </w:p>
  </w:comment>
  <w:comment w:id="130" w:author="Inge Mehide" w:date="2024-12-05T11:36:00Z" w:initials="IM">
    <w:p w14:paraId="5C55C7EE" w14:textId="6367F8F2" w:rsidR="007026DB" w:rsidRDefault="007026DB" w:rsidP="007026DB">
      <w:pPr>
        <w:pStyle w:val="Kommentaaritekst"/>
      </w:pPr>
      <w:r>
        <w:rPr>
          <w:rStyle w:val="Kommentaariviide"/>
        </w:rPr>
        <w:annotationRef/>
      </w:r>
      <w:r>
        <w:t>Kas ei peaks olema mitmuses?</w:t>
      </w:r>
    </w:p>
  </w:comment>
  <w:comment w:id="135" w:author="Inge Mehide" w:date="2024-12-05T12:48:00Z" w:initials="IM">
    <w:p w14:paraId="52E44ABD" w14:textId="77777777" w:rsidR="00E350F9" w:rsidRDefault="000803B3" w:rsidP="00E350F9">
      <w:pPr>
        <w:pStyle w:val="Kommentaaritekst"/>
      </w:pPr>
      <w:r>
        <w:rPr>
          <w:rStyle w:val="Kommentaariviide"/>
        </w:rPr>
        <w:annotationRef/>
      </w:r>
      <w:r w:rsidR="00E350F9">
        <w:t xml:space="preserve">Pole tõenäoline, et on mõeldud, et tagab </w:t>
      </w:r>
      <w:r w:rsidR="00E350F9">
        <w:rPr>
          <w:i/>
          <w:iCs/>
        </w:rPr>
        <w:t xml:space="preserve">teenuse aktuaalsuse </w:t>
      </w:r>
      <w:r w:rsidR="00E350F9">
        <w:t xml:space="preserve">ehk selle, et teenus on päevakohane. Pole ka tõenäoline, et on mõeldud: </w:t>
      </w:r>
      <w:r w:rsidR="00E350F9">
        <w:rPr>
          <w:i/>
          <w:iCs/>
        </w:rPr>
        <w:t>tagab teenuse korrastatuse ja ülevaatlikkuse.</w:t>
      </w:r>
      <w:r w:rsidR="00E350F9">
        <w:t xml:space="preserve"> Teenus korrastatus võiks olla arusaadavamalt öeldes korrektne teenus. Mis on teenuse ülevaatlikkus? Teavet saab esitada ülevaatlikult, teenuse kohta nii öelda ei saa.</w:t>
      </w:r>
    </w:p>
  </w:comment>
  <w:comment w:id="138" w:author="Inge Mehide" w:date="2024-12-02T15:02:00Z" w:initials="IM">
    <w:p w14:paraId="660EE09F" w14:textId="1A219F8B" w:rsidR="006C2FC6" w:rsidRDefault="00DF584C" w:rsidP="006C2FC6">
      <w:pPr>
        <w:pStyle w:val="Kommentaaritekst"/>
      </w:pPr>
      <w:r>
        <w:rPr>
          <w:rStyle w:val="Kommentaariviide"/>
        </w:rPr>
        <w:annotationRef/>
      </w:r>
      <w:r w:rsidR="006C2FC6">
        <w:t xml:space="preserve">Teave saab küll olla aktuaalne, aga siin on mõeldud ilmselt kas õigsust või ajakohasust, mitte päevakajalisust. Nõue tagada </w:t>
      </w:r>
      <w:r w:rsidR="006C2FC6">
        <w:rPr>
          <w:u w:val="single"/>
        </w:rPr>
        <w:t xml:space="preserve">teenuse </w:t>
      </w:r>
      <w:r w:rsidR="006C2FC6">
        <w:t>aktuaalsus on arusaamatu.</w:t>
      </w:r>
    </w:p>
  </w:comment>
  <w:comment w:id="141" w:author="Inge Mehide" w:date="2024-12-02T15:03:00Z" w:initials="IM">
    <w:p w14:paraId="615C0032" w14:textId="77777777" w:rsidR="000803B3" w:rsidRDefault="00DF584C" w:rsidP="000803B3">
      <w:pPr>
        <w:pStyle w:val="Kommentaaritekst"/>
      </w:pPr>
      <w:r>
        <w:rPr>
          <w:rStyle w:val="Kommentaariviide"/>
        </w:rPr>
        <w:annotationRef/>
      </w:r>
      <w:r w:rsidR="000803B3">
        <w:t xml:space="preserve">Teave saab olla korrastatud, aga tagada </w:t>
      </w:r>
      <w:r w:rsidR="000803B3">
        <w:rPr>
          <w:i/>
          <w:iCs/>
        </w:rPr>
        <w:t>teenuse korrastatus</w:t>
      </w:r>
      <w:r w:rsidR="000803B3">
        <w:t xml:space="preserve"> ei ole ilmselt see, mida siin on mõeldud  </w:t>
      </w:r>
    </w:p>
  </w:comment>
  <w:comment w:id="142" w:author="Inge Mehide" w:date="2024-12-05T12:49:00Z" w:initials="IM">
    <w:p w14:paraId="51F87421" w14:textId="5FA9B3EF" w:rsidR="000803B3" w:rsidRDefault="000803B3" w:rsidP="000803B3">
      <w:pPr>
        <w:pStyle w:val="Kommentaaritekst"/>
      </w:pPr>
      <w:r>
        <w:rPr>
          <w:rStyle w:val="Kommentaariviide"/>
        </w:rPr>
        <w:annotationRef/>
      </w:r>
      <w:r>
        <w:t xml:space="preserve">Teabevaldaja saaks tagada, et teavet </w:t>
      </w:r>
      <w:r>
        <w:rPr>
          <w:u w:val="single"/>
        </w:rPr>
        <w:t xml:space="preserve">esitatakse </w:t>
      </w:r>
      <w:r>
        <w:t xml:space="preserve">ülevaatlikult ehk tagab </w:t>
      </w:r>
      <w:r>
        <w:rPr>
          <w:i/>
          <w:iCs/>
        </w:rPr>
        <w:t>ülevaatliku esitamise</w:t>
      </w:r>
      <w:r>
        <w:t xml:space="preserve">. Samas tähendab korrastatus peaaegu sedasama, mistõttu sobiks siia hästi, et tagab teabe </w:t>
      </w:r>
      <w:r>
        <w:rPr>
          <w:i/>
          <w:iCs/>
        </w:rPr>
        <w:t>arusaadavuse</w:t>
      </w:r>
      <w:r>
        <w:t xml:space="preserve">. </w:t>
      </w:r>
    </w:p>
  </w:comment>
  <w:comment w:id="147" w:author="Inge Mehide" w:date="2024-12-02T15:15:00Z" w:initials="IM">
    <w:p w14:paraId="566C6129" w14:textId="11A73AFF" w:rsidR="00AD2BCA" w:rsidRDefault="00981135" w:rsidP="00AD2BCA">
      <w:pPr>
        <w:pStyle w:val="Kommentaaritekst"/>
      </w:pPr>
      <w:r>
        <w:rPr>
          <w:rStyle w:val="Kommentaariviide"/>
        </w:rPr>
        <w:annotationRef/>
      </w:r>
      <w:r w:rsidR="00AD2BCA">
        <w:t xml:space="preserve">Sellest sõnast jäi mulje, et edastada tuleb teave teabe aktuaalsuse jne kohta. Eeldatavasti mõeldakse, et tuleb esitada oma valdkonna teave. </w:t>
      </w:r>
    </w:p>
  </w:comment>
  <w:comment w:id="151" w:author="Inge Mehide" w:date="2024-12-02T15:32:00Z" w:initials="IM">
    <w:p w14:paraId="0EC7EB01" w14:textId="4156A63C" w:rsidR="00C80084" w:rsidRDefault="00526E6D" w:rsidP="00C80084">
      <w:pPr>
        <w:pStyle w:val="Kommentaaritekst"/>
      </w:pPr>
      <w:r>
        <w:rPr>
          <w:rStyle w:val="Kommentaariviide"/>
        </w:rPr>
        <w:annotationRef/>
      </w:r>
      <w:r w:rsidR="00C80084">
        <w:t>Teabe arendamise? Kõik nimetatud tegevused peavad sobima nii teabe kui ka teenuste puhul.</w:t>
      </w:r>
    </w:p>
  </w:comment>
  <w:comment w:id="152" w:author="Inge Mehide" w:date="2024-12-06T09:05:00Z" w:initials="IM">
    <w:p w14:paraId="475F0574" w14:textId="77777777" w:rsidR="00693674" w:rsidRDefault="00693674" w:rsidP="00693674">
      <w:pPr>
        <w:pStyle w:val="Kommentaaritekst"/>
      </w:pPr>
      <w:r>
        <w:rPr>
          <w:rStyle w:val="Kommentaariviide"/>
        </w:rPr>
        <w:annotationRef/>
      </w:r>
      <w:r>
        <w:t>Kehtestab kogutavate andmete täpsema koosseisu korra? Kuna nõuded ja kord käivad nii märgitud fraasi ees olevate tegevuste kui ka selle järel oleva tegevuse kohta, peab see sobima ka selle fraasiga.</w:t>
      </w:r>
    </w:p>
  </w:comment>
  <w:comment w:id="154" w:author="Inge Mehide" w:date="2024-12-05T13:13:00Z" w:initials="IM">
    <w:p w14:paraId="60154803" w14:textId="77777777" w:rsidR="00CD3639" w:rsidRDefault="00CD3639" w:rsidP="00CD3639">
      <w:pPr>
        <w:pStyle w:val="Kommentaaritekst"/>
      </w:pPr>
      <w:r>
        <w:rPr>
          <w:rStyle w:val="Kommentaariviide"/>
        </w:rPr>
        <w:annotationRef/>
      </w:r>
      <w:r>
        <w:t xml:space="preserve">Pole sobilik sõna, peale pakutud asendussõna võiks sobida ka </w:t>
      </w:r>
      <w:r>
        <w:rPr>
          <w:i/>
          <w:iCs/>
        </w:rPr>
        <w:t>ligipääsetavad</w:t>
      </w:r>
      <w:r>
        <w:t xml:space="preserve">, </w:t>
      </w:r>
      <w:r>
        <w:rPr>
          <w:i/>
          <w:iCs/>
        </w:rPr>
        <w:t>osutatavad</w:t>
      </w:r>
      <w:r>
        <w:t>.</w:t>
      </w:r>
    </w:p>
  </w:comment>
  <w:comment w:id="157" w:author="Inge Mehide" w:date="2024-12-05T13:32:00Z" w:initials="IM">
    <w:p w14:paraId="334F8D56" w14:textId="77777777" w:rsidR="00693674" w:rsidRDefault="001C3903" w:rsidP="00693674">
      <w:pPr>
        <w:pStyle w:val="Kommentaaritekst"/>
      </w:pPr>
      <w:r>
        <w:rPr>
          <w:rStyle w:val="Kommentaariviide"/>
        </w:rPr>
        <w:annotationRef/>
      </w:r>
      <w:r w:rsidR="00693674">
        <w:t xml:space="preserve">Täpsemalt tähendab see arendamise kooskõlastamist (vt ÕS, kuigi tuleb möönda, et sõna tähendus on laienenud), kui seda ei mõelda, võiks olla </w:t>
      </w:r>
      <w:r w:rsidR="00693674">
        <w:rPr>
          <w:i/>
          <w:iCs/>
        </w:rPr>
        <w:t xml:space="preserve">juhtimise </w:t>
      </w:r>
      <w:r w:rsidR="00693674">
        <w:t xml:space="preserve">või </w:t>
      </w:r>
      <w:r w:rsidR="00693674">
        <w:rPr>
          <w:i/>
          <w:iCs/>
        </w:rPr>
        <w:t>korraldamise</w:t>
      </w:r>
      <w:r w:rsidR="00693674">
        <w:t>. Samas võiks ka mõlemad märgitud sõnad siin ära jätta, kui minister vastutab tulemuse mõttes e-teenuste ja nende ühtse platvormi arendamise eest.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1A4376" w15:done="0"/>
  <w15:commentEx w15:paraId="4A379F5C" w15:done="0"/>
  <w15:commentEx w15:paraId="09EB8A04" w15:done="0"/>
  <w15:commentEx w15:paraId="42223BAF" w15:done="0"/>
  <w15:commentEx w15:paraId="0157F865" w15:done="0"/>
  <w15:commentEx w15:paraId="020DE930" w15:done="0"/>
  <w15:commentEx w15:paraId="456017EE" w15:done="0"/>
  <w15:commentEx w15:paraId="55988302" w15:done="0"/>
  <w15:commentEx w15:paraId="6160A484" w15:done="0"/>
  <w15:commentEx w15:paraId="7152B3C5" w15:done="0"/>
  <w15:commentEx w15:paraId="001D539D" w15:done="0"/>
  <w15:commentEx w15:paraId="6BB84DB4" w15:done="0"/>
  <w15:commentEx w15:paraId="66CF7A94" w15:done="0"/>
  <w15:commentEx w15:paraId="13509A1E" w15:done="0"/>
  <w15:commentEx w15:paraId="73020828" w15:done="0"/>
  <w15:commentEx w15:paraId="5C55C7EE" w15:done="0"/>
  <w15:commentEx w15:paraId="52E44ABD" w15:done="0"/>
  <w15:commentEx w15:paraId="660EE09F" w15:done="0"/>
  <w15:commentEx w15:paraId="615C0032" w15:done="0"/>
  <w15:commentEx w15:paraId="51F87421" w15:done="0"/>
  <w15:commentEx w15:paraId="566C6129" w15:done="0"/>
  <w15:commentEx w15:paraId="0EC7EB01" w15:done="0"/>
  <w15:commentEx w15:paraId="475F0574" w15:done="0"/>
  <w15:commentEx w15:paraId="60154803" w15:done="0"/>
  <w15:commentEx w15:paraId="334F8D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80B96" w16cex:dateUtc="2024-12-02T08:33:00Z"/>
  <w16cex:commentExtensible w16cex:durableId="2AF81362" w16cex:dateUtc="2024-12-02T09:07:00Z"/>
  <w16cex:commentExtensible w16cex:durableId="2AF95263" w16cex:dateUtc="2024-12-03T07:48:00Z"/>
  <w16cex:commentExtensible w16cex:durableId="2AF95936" w16cex:dateUtc="2024-12-03T08:17:00Z"/>
  <w16cex:commentExtensible w16cex:durableId="2AF94D7B" w16cex:dateUtc="2024-12-03T07:27:00Z"/>
  <w16cex:commentExtensible w16cex:durableId="2AF863AC" w16cex:dateUtc="2024-12-02T14:49:00Z"/>
  <w16cex:commentExtensible w16cex:durableId="2AF8304F" w16cex:dateUtc="2024-12-02T11:10:00Z"/>
  <w16cex:commentExtensible w16cex:durableId="2AF831EB" w16cex:dateUtc="2024-12-02T11:17:00Z"/>
  <w16cex:commentExtensible w16cex:durableId="2AF830B6" w16cex:dateUtc="2024-12-02T11:12:00Z"/>
  <w16cex:commentExtensible w16cex:durableId="2AF8326E" w16cex:dateUtc="2024-12-02T11:19:00Z"/>
  <w16cex:commentExtensible w16cex:durableId="2AFC02D9" w16cex:dateUtc="2024-12-05T08:45:00Z"/>
  <w16cex:commentExtensible w16cex:durableId="2AF83829" w16cex:dateUtc="2024-12-02T11:44:00Z"/>
  <w16cex:commentExtensible w16cex:durableId="2AF8391E" w16cex:dateUtc="2024-12-02T11:48:00Z"/>
  <w16cex:commentExtensible w16cex:durableId="2AF84430" w16cex:dateUtc="2024-12-02T12:35:00Z"/>
  <w16cex:commentExtensible w16cex:durableId="2AF84558" w16cex:dateUtc="2024-12-02T12:40:00Z"/>
  <w16cex:commentExtensible w16cex:durableId="2AFC0EA2" w16cex:dateUtc="2024-12-05T09:36:00Z"/>
  <w16cex:commentExtensible w16cex:durableId="2AFC1FA6" w16cex:dateUtc="2024-12-05T10:48:00Z"/>
  <w16cex:commentExtensible w16cex:durableId="2AF84A96" w16cex:dateUtc="2024-12-02T13:02:00Z"/>
  <w16cex:commentExtensible w16cex:durableId="2AF84ACE" w16cex:dateUtc="2024-12-02T13:03:00Z"/>
  <w16cex:commentExtensible w16cex:durableId="2AFC1FCB" w16cex:dateUtc="2024-12-05T10:49:00Z"/>
  <w16cex:commentExtensible w16cex:durableId="2AF84D9F" w16cex:dateUtc="2024-12-02T13:15:00Z"/>
  <w16cex:commentExtensible w16cex:durableId="2AF85198" w16cex:dateUtc="2024-12-02T13:32:00Z"/>
  <w16cex:commentExtensible w16cex:durableId="2AFD3CD2" w16cex:dateUtc="2024-12-06T07:05:00Z"/>
  <w16cex:commentExtensible w16cex:durableId="2AFC2562" w16cex:dateUtc="2024-12-05T11:13:00Z"/>
  <w16cex:commentExtensible w16cex:durableId="2AFC29F7" w16cex:dateUtc="2024-12-05T1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1A4376" w16cid:durableId="2AF80B96"/>
  <w16cid:commentId w16cid:paraId="4A379F5C" w16cid:durableId="2AF81362"/>
  <w16cid:commentId w16cid:paraId="09EB8A04" w16cid:durableId="2AF95263"/>
  <w16cid:commentId w16cid:paraId="42223BAF" w16cid:durableId="2AF95936"/>
  <w16cid:commentId w16cid:paraId="0157F865" w16cid:durableId="2AF94D7B"/>
  <w16cid:commentId w16cid:paraId="020DE930" w16cid:durableId="2AF863AC"/>
  <w16cid:commentId w16cid:paraId="456017EE" w16cid:durableId="2AF8304F"/>
  <w16cid:commentId w16cid:paraId="55988302" w16cid:durableId="2AF831EB"/>
  <w16cid:commentId w16cid:paraId="6160A484" w16cid:durableId="2AF830B6"/>
  <w16cid:commentId w16cid:paraId="7152B3C5" w16cid:durableId="2AF8326E"/>
  <w16cid:commentId w16cid:paraId="001D539D" w16cid:durableId="2AFC02D9"/>
  <w16cid:commentId w16cid:paraId="6BB84DB4" w16cid:durableId="2AF83829"/>
  <w16cid:commentId w16cid:paraId="66CF7A94" w16cid:durableId="2AF8391E"/>
  <w16cid:commentId w16cid:paraId="13509A1E" w16cid:durableId="2AF84430"/>
  <w16cid:commentId w16cid:paraId="73020828" w16cid:durableId="2AF84558"/>
  <w16cid:commentId w16cid:paraId="5C55C7EE" w16cid:durableId="2AFC0EA2"/>
  <w16cid:commentId w16cid:paraId="52E44ABD" w16cid:durableId="2AFC1FA6"/>
  <w16cid:commentId w16cid:paraId="660EE09F" w16cid:durableId="2AF84A96"/>
  <w16cid:commentId w16cid:paraId="615C0032" w16cid:durableId="2AF84ACE"/>
  <w16cid:commentId w16cid:paraId="51F87421" w16cid:durableId="2AFC1FCB"/>
  <w16cid:commentId w16cid:paraId="566C6129" w16cid:durableId="2AF84D9F"/>
  <w16cid:commentId w16cid:paraId="0EC7EB01" w16cid:durableId="2AF85198"/>
  <w16cid:commentId w16cid:paraId="475F0574" w16cid:durableId="2AFD3CD2"/>
  <w16cid:commentId w16cid:paraId="60154803" w16cid:durableId="2AFC2562"/>
  <w16cid:commentId w16cid:paraId="334F8D56" w16cid:durableId="2AFC29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C6750" w14:textId="77777777" w:rsidR="00B866D8" w:rsidRDefault="00B866D8" w:rsidP="00CE5D6A">
      <w:pPr>
        <w:spacing w:after="0" w:line="240" w:lineRule="auto"/>
      </w:pPr>
      <w:r>
        <w:separator/>
      </w:r>
    </w:p>
  </w:endnote>
  <w:endnote w:type="continuationSeparator" w:id="0">
    <w:p w14:paraId="4639CD4F" w14:textId="77777777" w:rsidR="00B866D8" w:rsidRDefault="00B866D8" w:rsidP="00CE5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196662"/>
      <w:docPartObj>
        <w:docPartGallery w:val="Page Numbers (Bottom of Page)"/>
        <w:docPartUnique/>
      </w:docPartObj>
    </w:sdtPr>
    <w:sdtEndPr/>
    <w:sdtContent>
      <w:p w14:paraId="57011C04" w14:textId="4E412877" w:rsidR="00CE5D6A" w:rsidRDefault="00CE5D6A">
        <w:pPr>
          <w:pStyle w:val="Jalus"/>
          <w:jc w:val="center"/>
        </w:pPr>
        <w:r>
          <w:fldChar w:fldCharType="begin"/>
        </w:r>
        <w:r>
          <w:instrText>PAGE   \* MERGEFORMAT</w:instrText>
        </w:r>
        <w:r>
          <w:fldChar w:fldCharType="separate"/>
        </w:r>
        <w:r>
          <w:t>2</w:t>
        </w:r>
        <w:r>
          <w:fldChar w:fldCharType="end"/>
        </w:r>
      </w:p>
    </w:sdtContent>
  </w:sdt>
  <w:p w14:paraId="152BA771" w14:textId="77777777" w:rsidR="00CE5D6A" w:rsidRDefault="00CE5D6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AF244" w14:textId="77777777" w:rsidR="00B866D8" w:rsidRDefault="00B866D8" w:rsidP="00CE5D6A">
      <w:pPr>
        <w:spacing w:after="0" w:line="240" w:lineRule="auto"/>
      </w:pPr>
      <w:r>
        <w:separator/>
      </w:r>
    </w:p>
  </w:footnote>
  <w:footnote w:type="continuationSeparator" w:id="0">
    <w:p w14:paraId="655957AC" w14:textId="77777777" w:rsidR="00B866D8" w:rsidRDefault="00B866D8" w:rsidP="00CE5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629A7"/>
    <w:multiLevelType w:val="hybridMultilevel"/>
    <w:tmpl w:val="808CDDDE"/>
    <w:lvl w:ilvl="0" w:tplc="2B22283A">
      <w:start w:val="2"/>
      <w:numFmt w:val="decimal"/>
      <w:lvlText w:val="%1)"/>
      <w:lvlJc w:val="left"/>
      <w:pPr>
        <w:ind w:left="720" w:hanging="360"/>
      </w:pPr>
    </w:lvl>
    <w:lvl w:ilvl="1" w:tplc="87BCD89A">
      <w:start w:val="1"/>
      <w:numFmt w:val="lowerLetter"/>
      <w:lvlText w:val="%2."/>
      <w:lvlJc w:val="left"/>
      <w:pPr>
        <w:ind w:left="1440" w:hanging="360"/>
      </w:pPr>
    </w:lvl>
    <w:lvl w:ilvl="2" w:tplc="258AA340">
      <w:start w:val="1"/>
      <w:numFmt w:val="lowerRoman"/>
      <w:lvlText w:val="%3."/>
      <w:lvlJc w:val="right"/>
      <w:pPr>
        <w:ind w:left="2160" w:hanging="180"/>
      </w:pPr>
    </w:lvl>
    <w:lvl w:ilvl="3" w:tplc="38B4DF64">
      <w:start w:val="1"/>
      <w:numFmt w:val="decimal"/>
      <w:lvlText w:val="%4."/>
      <w:lvlJc w:val="left"/>
      <w:pPr>
        <w:ind w:left="2880" w:hanging="360"/>
      </w:pPr>
    </w:lvl>
    <w:lvl w:ilvl="4" w:tplc="C4906F28">
      <w:start w:val="1"/>
      <w:numFmt w:val="lowerLetter"/>
      <w:lvlText w:val="%5."/>
      <w:lvlJc w:val="left"/>
      <w:pPr>
        <w:ind w:left="3600" w:hanging="360"/>
      </w:pPr>
    </w:lvl>
    <w:lvl w:ilvl="5" w:tplc="D3B08EA0">
      <w:start w:val="1"/>
      <w:numFmt w:val="lowerRoman"/>
      <w:lvlText w:val="%6."/>
      <w:lvlJc w:val="right"/>
      <w:pPr>
        <w:ind w:left="4320" w:hanging="180"/>
      </w:pPr>
    </w:lvl>
    <w:lvl w:ilvl="6" w:tplc="0686936C">
      <w:start w:val="1"/>
      <w:numFmt w:val="decimal"/>
      <w:lvlText w:val="%7."/>
      <w:lvlJc w:val="left"/>
      <w:pPr>
        <w:ind w:left="5040" w:hanging="360"/>
      </w:pPr>
    </w:lvl>
    <w:lvl w:ilvl="7" w:tplc="3B581F9C">
      <w:start w:val="1"/>
      <w:numFmt w:val="lowerLetter"/>
      <w:lvlText w:val="%8."/>
      <w:lvlJc w:val="left"/>
      <w:pPr>
        <w:ind w:left="5760" w:hanging="360"/>
      </w:pPr>
    </w:lvl>
    <w:lvl w:ilvl="8" w:tplc="FEDABB88">
      <w:start w:val="1"/>
      <w:numFmt w:val="lowerRoman"/>
      <w:lvlText w:val="%9."/>
      <w:lvlJc w:val="right"/>
      <w:pPr>
        <w:ind w:left="6480" w:hanging="180"/>
      </w:pPr>
    </w:lvl>
  </w:abstractNum>
  <w:abstractNum w:abstractNumId="1" w15:restartNumberingAfterBreak="0">
    <w:nsid w:val="20AF153A"/>
    <w:multiLevelType w:val="hybridMultilevel"/>
    <w:tmpl w:val="F7E46B54"/>
    <w:lvl w:ilvl="0" w:tplc="D0945CA8">
      <w:start w:val="1"/>
      <w:numFmt w:val="decimal"/>
      <w:lvlText w:val="%1)"/>
      <w:lvlJc w:val="left"/>
      <w:pPr>
        <w:ind w:left="502" w:hanging="360"/>
      </w:pPr>
    </w:lvl>
    <w:lvl w:ilvl="1" w:tplc="FAFC3CE4">
      <w:start w:val="1"/>
      <w:numFmt w:val="lowerLetter"/>
      <w:lvlText w:val="%2."/>
      <w:lvlJc w:val="left"/>
      <w:pPr>
        <w:ind w:left="1440" w:hanging="360"/>
      </w:pPr>
    </w:lvl>
    <w:lvl w:ilvl="2" w:tplc="6A944982">
      <w:start w:val="1"/>
      <w:numFmt w:val="lowerRoman"/>
      <w:lvlText w:val="%3."/>
      <w:lvlJc w:val="right"/>
      <w:pPr>
        <w:ind w:left="2160" w:hanging="180"/>
      </w:pPr>
    </w:lvl>
    <w:lvl w:ilvl="3" w:tplc="864A289E">
      <w:start w:val="1"/>
      <w:numFmt w:val="decimal"/>
      <w:lvlText w:val="%4."/>
      <w:lvlJc w:val="left"/>
      <w:pPr>
        <w:ind w:left="2880" w:hanging="360"/>
      </w:pPr>
    </w:lvl>
    <w:lvl w:ilvl="4" w:tplc="808888BE">
      <w:start w:val="1"/>
      <w:numFmt w:val="lowerLetter"/>
      <w:lvlText w:val="%5."/>
      <w:lvlJc w:val="left"/>
      <w:pPr>
        <w:ind w:left="3600" w:hanging="360"/>
      </w:pPr>
    </w:lvl>
    <w:lvl w:ilvl="5" w:tplc="4BC4F8EE">
      <w:start w:val="1"/>
      <w:numFmt w:val="lowerRoman"/>
      <w:lvlText w:val="%6."/>
      <w:lvlJc w:val="right"/>
      <w:pPr>
        <w:ind w:left="4320" w:hanging="180"/>
      </w:pPr>
    </w:lvl>
    <w:lvl w:ilvl="6" w:tplc="814CE5A0">
      <w:start w:val="1"/>
      <w:numFmt w:val="decimal"/>
      <w:lvlText w:val="%7."/>
      <w:lvlJc w:val="left"/>
      <w:pPr>
        <w:ind w:left="5040" w:hanging="360"/>
      </w:pPr>
    </w:lvl>
    <w:lvl w:ilvl="7" w:tplc="C0F646D4">
      <w:start w:val="1"/>
      <w:numFmt w:val="lowerLetter"/>
      <w:lvlText w:val="%8."/>
      <w:lvlJc w:val="left"/>
      <w:pPr>
        <w:ind w:left="5760" w:hanging="360"/>
      </w:pPr>
    </w:lvl>
    <w:lvl w:ilvl="8" w:tplc="7FE261B0">
      <w:start w:val="1"/>
      <w:numFmt w:val="lowerRoman"/>
      <w:lvlText w:val="%9."/>
      <w:lvlJc w:val="right"/>
      <w:pPr>
        <w:ind w:left="6480" w:hanging="180"/>
      </w:pPr>
    </w:lvl>
  </w:abstractNum>
  <w:abstractNum w:abstractNumId="2" w15:restartNumberingAfterBreak="0">
    <w:nsid w:val="23D74940"/>
    <w:multiLevelType w:val="hybridMultilevel"/>
    <w:tmpl w:val="9A842E90"/>
    <w:lvl w:ilvl="0" w:tplc="BE86CF84">
      <w:start w:val="3"/>
      <w:numFmt w:val="decimal"/>
      <w:lvlText w:val="%1)"/>
      <w:lvlJc w:val="left"/>
      <w:pPr>
        <w:ind w:left="720" w:hanging="360"/>
      </w:pPr>
    </w:lvl>
    <w:lvl w:ilvl="1" w:tplc="988CBA8E">
      <w:start w:val="1"/>
      <w:numFmt w:val="lowerLetter"/>
      <w:lvlText w:val="%2."/>
      <w:lvlJc w:val="left"/>
      <w:pPr>
        <w:ind w:left="1440" w:hanging="360"/>
      </w:pPr>
    </w:lvl>
    <w:lvl w:ilvl="2" w:tplc="8416DBAE">
      <w:start w:val="1"/>
      <w:numFmt w:val="lowerRoman"/>
      <w:lvlText w:val="%3."/>
      <w:lvlJc w:val="right"/>
      <w:pPr>
        <w:ind w:left="2160" w:hanging="180"/>
      </w:pPr>
    </w:lvl>
    <w:lvl w:ilvl="3" w:tplc="4958043C">
      <w:start w:val="1"/>
      <w:numFmt w:val="decimal"/>
      <w:lvlText w:val="%4."/>
      <w:lvlJc w:val="left"/>
      <w:pPr>
        <w:ind w:left="2880" w:hanging="360"/>
      </w:pPr>
    </w:lvl>
    <w:lvl w:ilvl="4" w:tplc="E8DAAD4C">
      <w:start w:val="1"/>
      <w:numFmt w:val="lowerLetter"/>
      <w:lvlText w:val="%5."/>
      <w:lvlJc w:val="left"/>
      <w:pPr>
        <w:ind w:left="3600" w:hanging="360"/>
      </w:pPr>
    </w:lvl>
    <w:lvl w:ilvl="5" w:tplc="D9C2A15A">
      <w:start w:val="1"/>
      <w:numFmt w:val="lowerRoman"/>
      <w:lvlText w:val="%6."/>
      <w:lvlJc w:val="right"/>
      <w:pPr>
        <w:ind w:left="4320" w:hanging="180"/>
      </w:pPr>
    </w:lvl>
    <w:lvl w:ilvl="6" w:tplc="6AE40CD2">
      <w:start w:val="1"/>
      <w:numFmt w:val="decimal"/>
      <w:lvlText w:val="%7."/>
      <w:lvlJc w:val="left"/>
      <w:pPr>
        <w:ind w:left="5040" w:hanging="360"/>
      </w:pPr>
    </w:lvl>
    <w:lvl w:ilvl="7" w:tplc="434E70E2">
      <w:start w:val="1"/>
      <w:numFmt w:val="lowerLetter"/>
      <w:lvlText w:val="%8."/>
      <w:lvlJc w:val="left"/>
      <w:pPr>
        <w:ind w:left="5760" w:hanging="360"/>
      </w:pPr>
    </w:lvl>
    <w:lvl w:ilvl="8" w:tplc="03DA1536">
      <w:start w:val="1"/>
      <w:numFmt w:val="lowerRoman"/>
      <w:lvlText w:val="%9."/>
      <w:lvlJc w:val="right"/>
      <w:pPr>
        <w:ind w:left="6480" w:hanging="180"/>
      </w:pPr>
    </w:lvl>
  </w:abstractNum>
  <w:num w:numId="1" w16cid:durableId="21131614">
    <w:abstractNumId w:val="2"/>
  </w:num>
  <w:num w:numId="2" w16cid:durableId="2140419656">
    <w:abstractNumId w:val="0"/>
  </w:num>
  <w:num w:numId="3" w16cid:durableId="9163298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e Mehide">
    <w15:presenceInfo w15:providerId="AD" w15:userId="S-1-5-21-23267018-1296325175-649218145-118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56"/>
    <w:rsid w:val="00004D7F"/>
    <w:rsid w:val="0001210A"/>
    <w:rsid w:val="00015C5A"/>
    <w:rsid w:val="00017C83"/>
    <w:rsid w:val="000230F8"/>
    <w:rsid w:val="0002393B"/>
    <w:rsid w:val="000254C2"/>
    <w:rsid w:val="00025D91"/>
    <w:rsid w:val="00030866"/>
    <w:rsid w:val="00042933"/>
    <w:rsid w:val="00043259"/>
    <w:rsid w:val="00047156"/>
    <w:rsid w:val="000473C2"/>
    <w:rsid w:val="000511C9"/>
    <w:rsid w:val="000574C4"/>
    <w:rsid w:val="000803B3"/>
    <w:rsid w:val="000945C8"/>
    <w:rsid w:val="00095A95"/>
    <w:rsid w:val="000971CC"/>
    <w:rsid w:val="000A19E3"/>
    <w:rsid w:val="000B422D"/>
    <w:rsid w:val="000C4054"/>
    <w:rsid w:val="000C61A6"/>
    <w:rsid w:val="000D3D3F"/>
    <w:rsid w:val="000E3D61"/>
    <w:rsid w:val="000E5F85"/>
    <w:rsid w:val="000F01B7"/>
    <w:rsid w:val="000F0D23"/>
    <w:rsid w:val="000F312E"/>
    <w:rsid w:val="000F3871"/>
    <w:rsid w:val="000F5F64"/>
    <w:rsid w:val="00105E8C"/>
    <w:rsid w:val="00111A56"/>
    <w:rsid w:val="00115207"/>
    <w:rsid w:val="001234CA"/>
    <w:rsid w:val="00124C88"/>
    <w:rsid w:val="00132E61"/>
    <w:rsid w:val="00140403"/>
    <w:rsid w:val="00140E0C"/>
    <w:rsid w:val="001431D7"/>
    <w:rsid w:val="001502A8"/>
    <w:rsid w:val="0015434A"/>
    <w:rsid w:val="00154B70"/>
    <w:rsid w:val="001555C2"/>
    <w:rsid w:val="001634E6"/>
    <w:rsid w:val="00173B28"/>
    <w:rsid w:val="00175118"/>
    <w:rsid w:val="0018101A"/>
    <w:rsid w:val="00185723"/>
    <w:rsid w:val="00193693"/>
    <w:rsid w:val="00195381"/>
    <w:rsid w:val="001A0C5C"/>
    <w:rsid w:val="001A4672"/>
    <w:rsid w:val="001A6C89"/>
    <w:rsid w:val="001B766E"/>
    <w:rsid w:val="001C3903"/>
    <w:rsid w:val="001C4C1A"/>
    <w:rsid w:val="001E1A9E"/>
    <w:rsid w:val="001E7D0D"/>
    <w:rsid w:val="001E7FCD"/>
    <w:rsid w:val="001F2881"/>
    <w:rsid w:val="001F6D79"/>
    <w:rsid w:val="00201F32"/>
    <w:rsid w:val="002038C9"/>
    <w:rsid w:val="00205710"/>
    <w:rsid w:val="00210128"/>
    <w:rsid w:val="0021119F"/>
    <w:rsid w:val="002137E2"/>
    <w:rsid w:val="00217BB0"/>
    <w:rsid w:val="002206A2"/>
    <w:rsid w:val="0022093B"/>
    <w:rsid w:val="00220995"/>
    <w:rsid w:val="002236BD"/>
    <w:rsid w:val="00224F77"/>
    <w:rsid w:val="002253B3"/>
    <w:rsid w:val="002419C8"/>
    <w:rsid w:val="00245E85"/>
    <w:rsid w:val="00246478"/>
    <w:rsid w:val="0025163C"/>
    <w:rsid w:val="00257164"/>
    <w:rsid w:val="002610DC"/>
    <w:rsid w:val="00261726"/>
    <w:rsid w:val="002633CB"/>
    <w:rsid w:val="00273D07"/>
    <w:rsid w:val="00276283"/>
    <w:rsid w:val="002809E2"/>
    <w:rsid w:val="002861F9"/>
    <w:rsid w:val="0028751A"/>
    <w:rsid w:val="00287A93"/>
    <w:rsid w:val="00290598"/>
    <w:rsid w:val="00292E45"/>
    <w:rsid w:val="00294CB3"/>
    <w:rsid w:val="002973F2"/>
    <w:rsid w:val="002A2206"/>
    <w:rsid w:val="002B1DF6"/>
    <w:rsid w:val="002C6F7F"/>
    <w:rsid w:val="002D1837"/>
    <w:rsid w:val="002E39A9"/>
    <w:rsid w:val="002E6554"/>
    <w:rsid w:val="002E7DA2"/>
    <w:rsid w:val="002F1D4E"/>
    <w:rsid w:val="002F2808"/>
    <w:rsid w:val="002F361D"/>
    <w:rsid w:val="002F43F6"/>
    <w:rsid w:val="002F4C3D"/>
    <w:rsid w:val="002F6951"/>
    <w:rsid w:val="00300659"/>
    <w:rsid w:val="0030353B"/>
    <w:rsid w:val="003047D9"/>
    <w:rsid w:val="003079B5"/>
    <w:rsid w:val="0031317F"/>
    <w:rsid w:val="003138AE"/>
    <w:rsid w:val="00317354"/>
    <w:rsid w:val="00323A37"/>
    <w:rsid w:val="00326199"/>
    <w:rsid w:val="00326800"/>
    <w:rsid w:val="00333E59"/>
    <w:rsid w:val="00354C1E"/>
    <w:rsid w:val="003554D8"/>
    <w:rsid w:val="003570CB"/>
    <w:rsid w:val="00365C27"/>
    <w:rsid w:val="00371378"/>
    <w:rsid w:val="00373138"/>
    <w:rsid w:val="003732ED"/>
    <w:rsid w:val="00381311"/>
    <w:rsid w:val="00382473"/>
    <w:rsid w:val="0038471A"/>
    <w:rsid w:val="00386C6C"/>
    <w:rsid w:val="003919A2"/>
    <w:rsid w:val="00397860"/>
    <w:rsid w:val="003A08B4"/>
    <w:rsid w:val="003A4E91"/>
    <w:rsid w:val="003A7785"/>
    <w:rsid w:val="003B65E3"/>
    <w:rsid w:val="003C2207"/>
    <w:rsid w:val="003C4112"/>
    <w:rsid w:val="003C4427"/>
    <w:rsid w:val="003C4BEE"/>
    <w:rsid w:val="003C5F54"/>
    <w:rsid w:val="003C622A"/>
    <w:rsid w:val="003D3F6E"/>
    <w:rsid w:val="003E0062"/>
    <w:rsid w:val="003E77E3"/>
    <w:rsid w:val="003F3335"/>
    <w:rsid w:val="003F37D7"/>
    <w:rsid w:val="003F4E0A"/>
    <w:rsid w:val="003F7CA8"/>
    <w:rsid w:val="004018AE"/>
    <w:rsid w:val="00407CE3"/>
    <w:rsid w:val="004127DD"/>
    <w:rsid w:val="00412A2A"/>
    <w:rsid w:val="004132D7"/>
    <w:rsid w:val="00413510"/>
    <w:rsid w:val="00413F26"/>
    <w:rsid w:val="00424A50"/>
    <w:rsid w:val="00431D26"/>
    <w:rsid w:val="00433177"/>
    <w:rsid w:val="004434F7"/>
    <w:rsid w:val="00453D96"/>
    <w:rsid w:val="00456B83"/>
    <w:rsid w:val="004578BC"/>
    <w:rsid w:val="00467011"/>
    <w:rsid w:val="00474E83"/>
    <w:rsid w:val="00487A9A"/>
    <w:rsid w:val="00494288"/>
    <w:rsid w:val="00496A70"/>
    <w:rsid w:val="004A0A1F"/>
    <w:rsid w:val="004A2954"/>
    <w:rsid w:val="004A4BA6"/>
    <w:rsid w:val="004A7CA1"/>
    <w:rsid w:val="004B25CF"/>
    <w:rsid w:val="004D07BE"/>
    <w:rsid w:val="004D276B"/>
    <w:rsid w:val="004D33CC"/>
    <w:rsid w:val="004E2571"/>
    <w:rsid w:val="004E3519"/>
    <w:rsid w:val="004E363D"/>
    <w:rsid w:val="005105C1"/>
    <w:rsid w:val="00513F73"/>
    <w:rsid w:val="00515066"/>
    <w:rsid w:val="00516EB5"/>
    <w:rsid w:val="005202EE"/>
    <w:rsid w:val="005207E7"/>
    <w:rsid w:val="005215BC"/>
    <w:rsid w:val="0052248E"/>
    <w:rsid w:val="0052315D"/>
    <w:rsid w:val="00524DDD"/>
    <w:rsid w:val="005252E8"/>
    <w:rsid w:val="00526E6D"/>
    <w:rsid w:val="00544B45"/>
    <w:rsid w:val="005505EC"/>
    <w:rsid w:val="005508DF"/>
    <w:rsid w:val="0055386D"/>
    <w:rsid w:val="00560DD7"/>
    <w:rsid w:val="00561B15"/>
    <w:rsid w:val="00564096"/>
    <w:rsid w:val="00565895"/>
    <w:rsid w:val="00565FD6"/>
    <w:rsid w:val="00571660"/>
    <w:rsid w:val="0058408F"/>
    <w:rsid w:val="00597845"/>
    <w:rsid w:val="005A3739"/>
    <w:rsid w:val="005B3D9B"/>
    <w:rsid w:val="005B4EC8"/>
    <w:rsid w:val="005B75DD"/>
    <w:rsid w:val="005B7B42"/>
    <w:rsid w:val="005C1D65"/>
    <w:rsid w:val="005C415C"/>
    <w:rsid w:val="005D13EE"/>
    <w:rsid w:val="005D6CEF"/>
    <w:rsid w:val="005E65E3"/>
    <w:rsid w:val="005F146F"/>
    <w:rsid w:val="00603E8A"/>
    <w:rsid w:val="00614971"/>
    <w:rsid w:val="00623E38"/>
    <w:rsid w:val="00625130"/>
    <w:rsid w:val="00625802"/>
    <w:rsid w:val="006263FA"/>
    <w:rsid w:val="0062738D"/>
    <w:rsid w:val="00632579"/>
    <w:rsid w:val="00633A2E"/>
    <w:rsid w:val="00634166"/>
    <w:rsid w:val="006371A1"/>
    <w:rsid w:val="00642705"/>
    <w:rsid w:val="00645279"/>
    <w:rsid w:val="00645FBC"/>
    <w:rsid w:val="00651FE7"/>
    <w:rsid w:val="006554A2"/>
    <w:rsid w:val="00656A2A"/>
    <w:rsid w:val="00664F37"/>
    <w:rsid w:val="00675ADA"/>
    <w:rsid w:val="006770CF"/>
    <w:rsid w:val="00681B5E"/>
    <w:rsid w:val="00681D28"/>
    <w:rsid w:val="00682DF6"/>
    <w:rsid w:val="00686355"/>
    <w:rsid w:val="00693674"/>
    <w:rsid w:val="00693F49"/>
    <w:rsid w:val="006940F5"/>
    <w:rsid w:val="0069568D"/>
    <w:rsid w:val="00695A88"/>
    <w:rsid w:val="006A78A4"/>
    <w:rsid w:val="006B4552"/>
    <w:rsid w:val="006B4E69"/>
    <w:rsid w:val="006B7A23"/>
    <w:rsid w:val="006C05D7"/>
    <w:rsid w:val="006C25B6"/>
    <w:rsid w:val="006C2FC6"/>
    <w:rsid w:val="006D7955"/>
    <w:rsid w:val="006E15DD"/>
    <w:rsid w:val="006E5532"/>
    <w:rsid w:val="006E6DC1"/>
    <w:rsid w:val="006E75AF"/>
    <w:rsid w:val="006E7C5F"/>
    <w:rsid w:val="00700968"/>
    <w:rsid w:val="007026DB"/>
    <w:rsid w:val="007037FB"/>
    <w:rsid w:val="007041D3"/>
    <w:rsid w:val="00710B6C"/>
    <w:rsid w:val="00720B7C"/>
    <w:rsid w:val="00723B3C"/>
    <w:rsid w:val="00723C00"/>
    <w:rsid w:val="00725B83"/>
    <w:rsid w:val="00729E03"/>
    <w:rsid w:val="00732BD8"/>
    <w:rsid w:val="00733CEB"/>
    <w:rsid w:val="00735011"/>
    <w:rsid w:val="007515BB"/>
    <w:rsid w:val="0075570E"/>
    <w:rsid w:val="007603CC"/>
    <w:rsid w:val="00763EED"/>
    <w:rsid w:val="0076663E"/>
    <w:rsid w:val="00773F69"/>
    <w:rsid w:val="00774AA9"/>
    <w:rsid w:val="00776788"/>
    <w:rsid w:val="007803A4"/>
    <w:rsid w:val="00782839"/>
    <w:rsid w:val="00793134"/>
    <w:rsid w:val="007A035E"/>
    <w:rsid w:val="007A0CB4"/>
    <w:rsid w:val="007A1A2A"/>
    <w:rsid w:val="007A4993"/>
    <w:rsid w:val="007A6478"/>
    <w:rsid w:val="007B0467"/>
    <w:rsid w:val="007B0DE0"/>
    <w:rsid w:val="007B2C5E"/>
    <w:rsid w:val="007B5F1A"/>
    <w:rsid w:val="007B6473"/>
    <w:rsid w:val="007C6EB1"/>
    <w:rsid w:val="007E3E9A"/>
    <w:rsid w:val="007F1AE8"/>
    <w:rsid w:val="007F47F8"/>
    <w:rsid w:val="007F790E"/>
    <w:rsid w:val="00801E6C"/>
    <w:rsid w:val="0081497B"/>
    <w:rsid w:val="0081516B"/>
    <w:rsid w:val="008211B4"/>
    <w:rsid w:val="0082473E"/>
    <w:rsid w:val="0082652E"/>
    <w:rsid w:val="008309AD"/>
    <w:rsid w:val="00831870"/>
    <w:rsid w:val="008332AA"/>
    <w:rsid w:val="008376E9"/>
    <w:rsid w:val="0084229C"/>
    <w:rsid w:val="008428AB"/>
    <w:rsid w:val="008429E8"/>
    <w:rsid w:val="0085284C"/>
    <w:rsid w:val="008544FB"/>
    <w:rsid w:val="0085792D"/>
    <w:rsid w:val="0086582B"/>
    <w:rsid w:val="00880C6B"/>
    <w:rsid w:val="008821E9"/>
    <w:rsid w:val="00882DF4"/>
    <w:rsid w:val="00882F99"/>
    <w:rsid w:val="00883982"/>
    <w:rsid w:val="00885E1F"/>
    <w:rsid w:val="00892C12"/>
    <w:rsid w:val="00897C7F"/>
    <w:rsid w:val="00897D1D"/>
    <w:rsid w:val="008A09C8"/>
    <w:rsid w:val="008A0D4E"/>
    <w:rsid w:val="008A22C1"/>
    <w:rsid w:val="008B3CEF"/>
    <w:rsid w:val="008B409B"/>
    <w:rsid w:val="008B5A77"/>
    <w:rsid w:val="008C3DF7"/>
    <w:rsid w:val="008C59D6"/>
    <w:rsid w:val="008D03D2"/>
    <w:rsid w:val="008D0B07"/>
    <w:rsid w:val="008D1007"/>
    <w:rsid w:val="008D6498"/>
    <w:rsid w:val="008D68D8"/>
    <w:rsid w:val="008D7075"/>
    <w:rsid w:val="008E5B65"/>
    <w:rsid w:val="008E6E44"/>
    <w:rsid w:val="00903D62"/>
    <w:rsid w:val="00915636"/>
    <w:rsid w:val="0091768C"/>
    <w:rsid w:val="00930F95"/>
    <w:rsid w:val="00932A79"/>
    <w:rsid w:val="00950673"/>
    <w:rsid w:val="009507F8"/>
    <w:rsid w:val="0095457D"/>
    <w:rsid w:val="009546BC"/>
    <w:rsid w:val="00955E9D"/>
    <w:rsid w:val="00961D94"/>
    <w:rsid w:val="009640A9"/>
    <w:rsid w:val="00974A02"/>
    <w:rsid w:val="0097787C"/>
    <w:rsid w:val="00981135"/>
    <w:rsid w:val="00982EE9"/>
    <w:rsid w:val="00984B0B"/>
    <w:rsid w:val="00990769"/>
    <w:rsid w:val="00993824"/>
    <w:rsid w:val="00993EF0"/>
    <w:rsid w:val="009A0A4C"/>
    <w:rsid w:val="009A0ABB"/>
    <w:rsid w:val="009B044A"/>
    <w:rsid w:val="009B1517"/>
    <w:rsid w:val="009B319B"/>
    <w:rsid w:val="009B5CE9"/>
    <w:rsid w:val="009C37FD"/>
    <w:rsid w:val="009D69E7"/>
    <w:rsid w:val="009E1C22"/>
    <w:rsid w:val="009E2C94"/>
    <w:rsid w:val="009E3DA6"/>
    <w:rsid w:val="009E723D"/>
    <w:rsid w:val="009E79AF"/>
    <w:rsid w:val="009F1186"/>
    <w:rsid w:val="009F14D7"/>
    <w:rsid w:val="009F3AC8"/>
    <w:rsid w:val="009F621C"/>
    <w:rsid w:val="009F6F9C"/>
    <w:rsid w:val="00A01B74"/>
    <w:rsid w:val="00A03F98"/>
    <w:rsid w:val="00A05782"/>
    <w:rsid w:val="00A149F4"/>
    <w:rsid w:val="00A1711F"/>
    <w:rsid w:val="00A23EC7"/>
    <w:rsid w:val="00A35393"/>
    <w:rsid w:val="00A46D69"/>
    <w:rsid w:val="00A500C0"/>
    <w:rsid w:val="00A51265"/>
    <w:rsid w:val="00A51B8A"/>
    <w:rsid w:val="00A54F6A"/>
    <w:rsid w:val="00A61F4C"/>
    <w:rsid w:val="00A63A1C"/>
    <w:rsid w:val="00A672F3"/>
    <w:rsid w:val="00A73BDA"/>
    <w:rsid w:val="00A75E07"/>
    <w:rsid w:val="00A80EA0"/>
    <w:rsid w:val="00A81D48"/>
    <w:rsid w:val="00A9029A"/>
    <w:rsid w:val="00A972D0"/>
    <w:rsid w:val="00AA1644"/>
    <w:rsid w:val="00AA2230"/>
    <w:rsid w:val="00AA3051"/>
    <w:rsid w:val="00AA59AB"/>
    <w:rsid w:val="00AA6209"/>
    <w:rsid w:val="00AB1577"/>
    <w:rsid w:val="00AC17C3"/>
    <w:rsid w:val="00AC204E"/>
    <w:rsid w:val="00AC3E85"/>
    <w:rsid w:val="00AC6E4A"/>
    <w:rsid w:val="00AD1FA1"/>
    <w:rsid w:val="00AD2BCA"/>
    <w:rsid w:val="00AD3459"/>
    <w:rsid w:val="00AE4191"/>
    <w:rsid w:val="00AE5204"/>
    <w:rsid w:val="00AE60D9"/>
    <w:rsid w:val="00AF25DF"/>
    <w:rsid w:val="00AF320E"/>
    <w:rsid w:val="00AF3CCF"/>
    <w:rsid w:val="00AF6D3F"/>
    <w:rsid w:val="00B065FC"/>
    <w:rsid w:val="00B149D1"/>
    <w:rsid w:val="00B332E3"/>
    <w:rsid w:val="00B3564F"/>
    <w:rsid w:val="00B35F84"/>
    <w:rsid w:val="00B37045"/>
    <w:rsid w:val="00B4309C"/>
    <w:rsid w:val="00B432E0"/>
    <w:rsid w:val="00B51C2E"/>
    <w:rsid w:val="00B6046B"/>
    <w:rsid w:val="00B67A61"/>
    <w:rsid w:val="00B77A50"/>
    <w:rsid w:val="00B80544"/>
    <w:rsid w:val="00B83948"/>
    <w:rsid w:val="00B866D8"/>
    <w:rsid w:val="00B9139A"/>
    <w:rsid w:val="00B91E56"/>
    <w:rsid w:val="00B91FA0"/>
    <w:rsid w:val="00B96E20"/>
    <w:rsid w:val="00B979DD"/>
    <w:rsid w:val="00B97BCA"/>
    <w:rsid w:val="00BA3521"/>
    <w:rsid w:val="00BA5127"/>
    <w:rsid w:val="00BB20D7"/>
    <w:rsid w:val="00BC3090"/>
    <w:rsid w:val="00BD0437"/>
    <w:rsid w:val="00BD3613"/>
    <w:rsid w:val="00BD41AE"/>
    <w:rsid w:val="00BD79B1"/>
    <w:rsid w:val="00BDAC91"/>
    <w:rsid w:val="00BE32BC"/>
    <w:rsid w:val="00BE5E07"/>
    <w:rsid w:val="00BE7849"/>
    <w:rsid w:val="00BF110F"/>
    <w:rsid w:val="00BF13C0"/>
    <w:rsid w:val="00BF1F6D"/>
    <w:rsid w:val="00BF5333"/>
    <w:rsid w:val="00C013D9"/>
    <w:rsid w:val="00C03ACA"/>
    <w:rsid w:val="00C08FE4"/>
    <w:rsid w:val="00C117BE"/>
    <w:rsid w:val="00C13295"/>
    <w:rsid w:val="00C16DE5"/>
    <w:rsid w:val="00C20D64"/>
    <w:rsid w:val="00C211E7"/>
    <w:rsid w:val="00C23582"/>
    <w:rsid w:val="00C23D76"/>
    <w:rsid w:val="00C25BF3"/>
    <w:rsid w:val="00C34E4E"/>
    <w:rsid w:val="00C43E99"/>
    <w:rsid w:val="00C509AF"/>
    <w:rsid w:val="00C56F90"/>
    <w:rsid w:val="00C60D57"/>
    <w:rsid w:val="00C62AF2"/>
    <w:rsid w:val="00C657AD"/>
    <w:rsid w:val="00C80084"/>
    <w:rsid w:val="00C804A6"/>
    <w:rsid w:val="00C864AD"/>
    <w:rsid w:val="00C965CC"/>
    <w:rsid w:val="00C9706F"/>
    <w:rsid w:val="00CA1F66"/>
    <w:rsid w:val="00CA3AA5"/>
    <w:rsid w:val="00CA4B48"/>
    <w:rsid w:val="00CA7478"/>
    <w:rsid w:val="00CB77DB"/>
    <w:rsid w:val="00CC328D"/>
    <w:rsid w:val="00CD3529"/>
    <w:rsid w:val="00CD3639"/>
    <w:rsid w:val="00CE3DA9"/>
    <w:rsid w:val="00CE5D6A"/>
    <w:rsid w:val="00CF01E3"/>
    <w:rsid w:val="00CF027B"/>
    <w:rsid w:val="00CF258C"/>
    <w:rsid w:val="00CF798F"/>
    <w:rsid w:val="00D048D4"/>
    <w:rsid w:val="00D06109"/>
    <w:rsid w:val="00D11159"/>
    <w:rsid w:val="00D13B65"/>
    <w:rsid w:val="00D275A7"/>
    <w:rsid w:val="00D34FF9"/>
    <w:rsid w:val="00D37C9A"/>
    <w:rsid w:val="00D42542"/>
    <w:rsid w:val="00D449EB"/>
    <w:rsid w:val="00D53C57"/>
    <w:rsid w:val="00D5518C"/>
    <w:rsid w:val="00D60897"/>
    <w:rsid w:val="00D66D29"/>
    <w:rsid w:val="00D73B07"/>
    <w:rsid w:val="00D84DBC"/>
    <w:rsid w:val="00D8545F"/>
    <w:rsid w:val="00D94E98"/>
    <w:rsid w:val="00DA190C"/>
    <w:rsid w:val="00DA1E31"/>
    <w:rsid w:val="00DA41EE"/>
    <w:rsid w:val="00DB0F72"/>
    <w:rsid w:val="00DB69C7"/>
    <w:rsid w:val="00DD3D14"/>
    <w:rsid w:val="00DE7BF7"/>
    <w:rsid w:val="00DF2366"/>
    <w:rsid w:val="00DF584C"/>
    <w:rsid w:val="00DF585F"/>
    <w:rsid w:val="00DF6FBD"/>
    <w:rsid w:val="00E01759"/>
    <w:rsid w:val="00E01EA2"/>
    <w:rsid w:val="00E02DE8"/>
    <w:rsid w:val="00E038AA"/>
    <w:rsid w:val="00E06456"/>
    <w:rsid w:val="00E22CC9"/>
    <w:rsid w:val="00E26057"/>
    <w:rsid w:val="00E27237"/>
    <w:rsid w:val="00E350F9"/>
    <w:rsid w:val="00E357FE"/>
    <w:rsid w:val="00E37620"/>
    <w:rsid w:val="00E46B93"/>
    <w:rsid w:val="00E60AFB"/>
    <w:rsid w:val="00E620CA"/>
    <w:rsid w:val="00E652AC"/>
    <w:rsid w:val="00E6559A"/>
    <w:rsid w:val="00E67C8B"/>
    <w:rsid w:val="00E70843"/>
    <w:rsid w:val="00E73674"/>
    <w:rsid w:val="00E90FA0"/>
    <w:rsid w:val="00E915C7"/>
    <w:rsid w:val="00EA0961"/>
    <w:rsid w:val="00EB1170"/>
    <w:rsid w:val="00EB2A38"/>
    <w:rsid w:val="00EB7FDF"/>
    <w:rsid w:val="00EC2C0C"/>
    <w:rsid w:val="00EC42B0"/>
    <w:rsid w:val="00EC5893"/>
    <w:rsid w:val="00EC5E6E"/>
    <w:rsid w:val="00EC7113"/>
    <w:rsid w:val="00EC72D3"/>
    <w:rsid w:val="00ED0EC5"/>
    <w:rsid w:val="00ED4222"/>
    <w:rsid w:val="00ED465D"/>
    <w:rsid w:val="00ED5343"/>
    <w:rsid w:val="00ED63BA"/>
    <w:rsid w:val="00ED6977"/>
    <w:rsid w:val="00ED6AF1"/>
    <w:rsid w:val="00EE302B"/>
    <w:rsid w:val="00EE3C34"/>
    <w:rsid w:val="00EE7D76"/>
    <w:rsid w:val="00EE7E19"/>
    <w:rsid w:val="00EF0472"/>
    <w:rsid w:val="00EF5B6B"/>
    <w:rsid w:val="00EF6379"/>
    <w:rsid w:val="00EF738E"/>
    <w:rsid w:val="00EF748F"/>
    <w:rsid w:val="00F00634"/>
    <w:rsid w:val="00F04D26"/>
    <w:rsid w:val="00F060A4"/>
    <w:rsid w:val="00F0765A"/>
    <w:rsid w:val="00F13E4A"/>
    <w:rsid w:val="00F246F6"/>
    <w:rsid w:val="00F27DE0"/>
    <w:rsid w:val="00F31AD8"/>
    <w:rsid w:val="00F3396C"/>
    <w:rsid w:val="00F40AEE"/>
    <w:rsid w:val="00F52D83"/>
    <w:rsid w:val="00F6078C"/>
    <w:rsid w:val="00F62246"/>
    <w:rsid w:val="00F6285E"/>
    <w:rsid w:val="00F74BD4"/>
    <w:rsid w:val="00F808C0"/>
    <w:rsid w:val="00F82389"/>
    <w:rsid w:val="00F85B36"/>
    <w:rsid w:val="00F863A5"/>
    <w:rsid w:val="00F93D0C"/>
    <w:rsid w:val="00F93E6D"/>
    <w:rsid w:val="00F94D77"/>
    <w:rsid w:val="00F97245"/>
    <w:rsid w:val="00FA1AEC"/>
    <w:rsid w:val="00FB3A37"/>
    <w:rsid w:val="00FB47DB"/>
    <w:rsid w:val="00FC14A0"/>
    <w:rsid w:val="00FC3ED6"/>
    <w:rsid w:val="00FC5AC5"/>
    <w:rsid w:val="00FC6B6A"/>
    <w:rsid w:val="00FD1896"/>
    <w:rsid w:val="00FD2150"/>
    <w:rsid w:val="00FD3D31"/>
    <w:rsid w:val="00FD5C09"/>
    <w:rsid w:val="00FD5C6C"/>
    <w:rsid w:val="00FE4CDB"/>
    <w:rsid w:val="00FE6C2D"/>
    <w:rsid w:val="00FF0706"/>
    <w:rsid w:val="00FF49E2"/>
    <w:rsid w:val="00FF63B8"/>
    <w:rsid w:val="0129349C"/>
    <w:rsid w:val="016D17A1"/>
    <w:rsid w:val="01EBCFFB"/>
    <w:rsid w:val="0226A19C"/>
    <w:rsid w:val="02281499"/>
    <w:rsid w:val="029E11AC"/>
    <w:rsid w:val="0319942E"/>
    <w:rsid w:val="033D4F2E"/>
    <w:rsid w:val="03D7DCF4"/>
    <w:rsid w:val="03E260A9"/>
    <w:rsid w:val="045960FE"/>
    <w:rsid w:val="04A2402A"/>
    <w:rsid w:val="04DD4A84"/>
    <w:rsid w:val="051986D8"/>
    <w:rsid w:val="054B2A48"/>
    <w:rsid w:val="059FC705"/>
    <w:rsid w:val="05B51608"/>
    <w:rsid w:val="05B8E84F"/>
    <w:rsid w:val="06003270"/>
    <w:rsid w:val="066EA1BD"/>
    <w:rsid w:val="06B19F87"/>
    <w:rsid w:val="0789E1DA"/>
    <w:rsid w:val="081AD8B1"/>
    <w:rsid w:val="08FCB044"/>
    <w:rsid w:val="092CD221"/>
    <w:rsid w:val="0969BD08"/>
    <w:rsid w:val="099824D2"/>
    <w:rsid w:val="099E9FDF"/>
    <w:rsid w:val="09A955AD"/>
    <w:rsid w:val="09F4B2ED"/>
    <w:rsid w:val="09FF7F31"/>
    <w:rsid w:val="0B2EC03B"/>
    <w:rsid w:val="0B817C3B"/>
    <w:rsid w:val="0C440ED3"/>
    <w:rsid w:val="0C4DE25F"/>
    <w:rsid w:val="0C68BCD7"/>
    <w:rsid w:val="0CAABA68"/>
    <w:rsid w:val="0CD2A027"/>
    <w:rsid w:val="0D50CCC3"/>
    <w:rsid w:val="0D6B1A6A"/>
    <w:rsid w:val="0DD5B738"/>
    <w:rsid w:val="0DDFBA93"/>
    <w:rsid w:val="0FF1ABB2"/>
    <w:rsid w:val="103FBE6D"/>
    <w:rsid w:val="109CB649"/>
    <w:rsid w:val="10AB781B"/>
    <w:rsid w:val="10B19A5F"/>
    <w:rsid w:val="110FE95B"/>
    <w:rsid w:val="11461BAF"/>
    <w:rsid w:val="11E6FD3E"/>
    <w:rsid w:val="11FF6EEA"/>
    <w:rsid w:val="1216ADD5"/>
    <w:rsid w:val="123E6B32"/>
    <w:rsid w:val="12755B6B"/>
    <w:rsid w:val="12BB57FC"/>
    <w:rsid w:val="13811003"/>
    <w:rsid w:val="13ED956B"/>
    <w:rsid w:val="146D73B3"/>
    <w:rsid w:val="151CC3B0"/>
    <w:rsid w:val="15464257"/>
    <w:rsid w:val="156A090F"/>
    <w:rsid w:val="15B68C0E"/>
    <w:rsid w:val="16406FB0"/>
    <w:rsid w:val="1675B143"/>
    <w:rsid w:val="167D325E"/>
    <w:rsid w:val="1687AF08"/>
    <w:rsid w:val="16B289A2"/>
    <w:rsid w:val="1748F85A"/>
    <w:rsid w:val="179F6DEC"/>
    <w:rsid w:val="17C2925F"/>
    <w:rsid w:val="17CF5E23"/>
    <w:rsid w:val="17F5CB03"/>
    <w:rsid w:val="181E0668"/>
    <w:rsid w:val="18320BB6"/>
    <w:rsid w:val="184C7160"/>
    <w:rsid w:val="185D147B"/>
    <w:rsid w:val="1885BD36"/>
    <w:rsid w:val="189B2E98"/>
    <w:rsid w:val="18D2D630"/>
    <w:rsid w:val="19199B03"/>
    <w:rsid w:val="192EB152"/>
    <w:rsid w:val="194A6E33"/>
    <w:rsid w:val="19752982"/>
    <w:rsid w:val="1977AD27"/>
    <w:rsid w:val="19C5AA14"/>
    <w:rsid w:val="19D70C76"/>
    <w:rsid w:val="1A395DF5"/>
    <w:rsid w:val="1AC297D1"/>
    <w:rsid w:val="1AD677C5"/>
    <w:rsid w:val="1AF59B89"/>
    <w:rsid w:val="1B1C9346"/>
    <w:rsid w:val="1B2C9679"/>
    <w:rsid w:val="1B671F14"/>
    <w:rsid w:val="1B86D84D"/>
    <w:rsid w:val="1BE8DD0D"/>
    <w:rsid w:val="1BF59494"/>
    <w:rsid w:val="1C1CCFE7"/>
    <w:rsid w:val="1C4D00D1"/>
    <w:rsid w:val="1C7FA039"/>
    <w:rsid w:val="1DB56E7C"/>
    <w:rsid w:val="1E0D8CC2"/>
    <w:rsid w:val="1E2711E4"/>
    <w:rsid w:val="1E579408"/>
    <w:rsid w:val="1EA480C7"/>
    <w:rsid w:val="1F0BE25F"/>
    <w:rsid w:val="1FBFF447"/>
    <w:rsid w:val="1FCC2995"/>
    <w:rsid w:val="1FE9A2F1"/>
    <w:rsid w:val="2055CEA4"/>
    <w:rsid w:val="2066F0C8"/>
    <w:rsid w:val="20956976"/>
    <w:rsid w:val="20A03A7C"/>
    <w:rsid w:val="20B47425"/>
    <w:rsid w:val="20E006B0"/>
    <w:rsid w:val="210FD501"/>
    <w:rsid w:val="2134A6F8"/>
    <w:rsid w:val="22A6765D"/>
    <w:rsid w:val="22DDDED1"/>
    <w:rsid w:val="22F6A754"/>
    <w:rsid w:val="23D0FAC2"/>
    <w:rsid w:val="23FA9BA0"/>
    <w:rsid w:val="24CADFF5"/>
    <w:rsid w:val="256C1D8B"/>
    <w:rsid w:val="260227FB"/>
    <w:rsid w:val="26267E92"/>
    <w:rsid w:val="265BA7F0"/>
    <w:rsid w:val="266C092D"/>
    <w:rsid w:val="26AE9016"/>
    <w:rsid w:val="26D46C2D"/>
    <w:rsid w:val="26DF2E0A"/>
    <w:rsid w:val="26E53D79"/>
    <w:rsid w:val="276E1B94"/>
    <w:rsid w:val="27F3FA0E"/>
    <w:rsid w:val="28036D62"/>
    <w:rsid w:val="28E89FF4"/>
    <w:rsid w:val="2953E5CA"/>
    <w:rsid w:val="29B52D37"/>
    <w:rsid w:val="29C82A24"/>
    <w:rsid w:val="2A194039"/>
    <w:rsid w:val="2A632158"/>
    <w:rsid w:val="2A9BF5DC"/>
    <w:rsid w:val="2AA10647"/>
    <w:rsid w:val="2ABAD0F9"/>
    <w:rsid w:val="2ACE329F"/>
    <w:rsid w:val="2B0D21B0"/>
    <w:rsid w:val="2B151E6F"/>
    <w:rsid w:val="2B25F05A"/>
    <w:rsid w:val="2B903D23"/>
    <w:rsid w:val="2C1C4264"/>
    <w:rsid w:val="2C8F2127"/>
    <w:rsid w:val="2CB3ACA3"/>
    <w:rsid w:val="2CBA640B"/>
    <w:rsid w:val="2D581632"/>
    <w:rsid w:val="2DA1DA6A"/>
    <w:rsid w:val="2E2B8EA5"/>
    <w:rsid w:val="2E6E82A0"/>
    <w:rsid w:val="2E9365D3"/>
    <w:rsid w:val="2F640DEA"/>
    <w:rsid w:val="2FEC579D"/>
    <w:rsid w:val="302AA957"/>
    <w:rsid w:val="3078C674"/>
    <w:rsid w:val="30F44E41"/>
    <w:rsid w:val="30F7DCE8"/>
    <w:rsid w:val="310CA4A3"/>
    <w:rsid w:val="31370C5A"/>
    <w:rsid w:val="316C0BD9"/>
    <w:rsid w:val="319954D5"/>
    <w:rsid w:val="31C4094A"/>
    <w:rsid w:val="31DF67B4"/>
    <w:rsid w:val="3208E2EB"/>
    <w:rsid w:val="325C6368"/>
    <w:rsid w:val="32798041"/>
    <w:rsid w:val="328ACA93"/>
    <w:rsid w:val="3320ADA7"/>
    <w:rsid w:val="3320D688"/>
    <w:rsid w:val="3327684E"/>
    <w:rsid w:val="33C1D2B5"/>
    <w:rsid w:val="33C6A674"/>
    <w:rsid w:val="33D054EA"/>
    <w:rsid w:val="34104A68"/>
    <w:rsid w:val="34591697"/>
    <w:rsid w:val="34D2A378"/>
    <w:rsid w:val="34EFF32B"/>
    <w:rsid w:val="35DC80B1"/>
    <w:rsid w:val="36004D12"/>
    <w:rsid w:val="360A7D7D"/>
    <w:rsid w:val="362136E7"/>
    <w:rsid w:val="36278E13"/>
    <w:rsid w:val="365875E8"/>
    <w:rsid w:val="369E176D"/>
    <w:rsid w:val="36AE8F90"/>
    <w:rsid w:val="36DC3AF2"/>
    <w:rsid w:val="372DDDD9"/>
    <w:rsid w:val="37361042"/>
    <w:rsid w:val="374E463E"/>
    <w:rsid w:val="3759CDC6"/>
    <w:rsid w:val="37751E2A"/>
    <w:rsid w:val="3973CA61"/>
    <w:rsid w:val="39753FCC"/>
    <w:rsid w:val="39A45667"/>
    <w:rsid w:val="3ABDC247"/>
    <w:rsid w:val="3AD2C8B9"/>
    <w:rsid w:val="3ADB8429"/>
    <w:rsid w:val="3ADDEEA0"/>
    <w:rsid w:val="3AF9C623"/>
    <w:rsid w:val="3B0C3747"/>
    <w:rsid w:val="3BFE01B8"/>
    <w:rsid w:val="3C16CC51"/>
    <w:rsid w:val="3C2672FE"/>
    <w:rsid w:val="3C31A81A"/>
    <w:rsid w:val="3C4C65B7"/>
    <w:rsid w:val="3C80F137"/>
    <w:rsid w:val="3CBD31C3"/>
    <w:rsid w:val="3CDEB4BA"/>
    <w:rsid w:val="3D091B37"/>
    <w:rsid w:val="3D0CFD3B"/>
    <w:rsid w:val="3D279DBB"/>
    <w:rsid w:val="3D5F5F06"/>
    <w:rsid w:val="3D7FABEF"/>
    <w:rsid w:val="3D84429A"/>
    <w:rsid w:val="3DFDECD6"/>
    <w:rsid w:val="3EFF8BF9"/>
    <w:rsid w:val="3F1D4401"/>
    <w:rsid w:val="3F2B4340"/>
    <w:rsid w:val="3F3D3861"/>
    <w:rsid w:val="3F58BFDC"/>
    <w:rsid w:val="3F971F9C"/>
    <w:rsid w:val="3FA9232A"/>
    <w:rsid w:val="3FBF8999"/>
    <w:rsid w:val="3FD9C885"/>
    <w:rsid w:val="400C27DE"/>
    <w:rsid w:val="41DC154E"/>
    <w:rsid w:val="428A56DD"/>
    <w:rsid w:val="42A74171"/>
    <w:rsid w:val="4393C168"/>
    <w:rsid w:val="43DA49ED"/>
    <w:rsid w:val="440E6410"/>
    <w:rsid w:val="44AB47DF"/>
    <w:rsid w:val="44DFD6B5"/>
    <w:rsid w:val="45662B10"/>
    <w:rsid w:val="45761A4E"/>
    <w:rsid w:val="45E0A111"/>
    <w:rsid w:val="45FA859D"/>
    <w:rsid w:val="464258EC"/>
    <w:rsid w:val="465F6592"/>
    <w:rsid w:val="46740DAC"/>
    <w:rsid w:val="46A13B57"/>
    <w:rsid w:val="46A8F283"/>
    <w:rsid w:val="47230121"/>
    <w:rsid w:val="47858FEA"/>
    <w:rsid w:val="478EC57F"/>
    <w:rsid w:val="482B46A6"/>
    <w:rsid w:val="4889594F"/>
    <w:rsid w:val="48C21C7E"/>
    <w:rsid w:val="4968223D"/>
    <w:rsid w:val="497A85AF"/>
    <w:rsid w:val="4A0F6216"/>
    <w:rsid w:val="4A21694B"/>
    <w:rsid w:val="4AA9E01D"/>
    <w:rsid w:val="4ACF1559"/>
    <w:rsid w:val="4BD3AD38"/>
    <w:rsid w:val="4C2A89D5"/>
    <w:rsid w:val="4C2E293B"/>
    <w:rsid w:val="4C666A18"/>
    <w:rsid w:val="4C7A9A73"/>
    <w:rsid w:val="4CE4F9A6"/>
    <w:rsid w:val="4CFC6A38"/>
    <w:rsid w:val="4D3908E1"/>
    <w:rsid w:val="4D8BF183"/>
    <w:rsid w:val="4DDF2BBA"/>
    <w:rsid w:val="4DEC2FDA"/>
    <w:rsid w:val="4DEED466"/>
    <w:rsid w:val="4E224362"/>
    <w:rsid w:val="4E2556A9"/>
    <w:rsid w:val="4E554549"/>
    <w:rsid w:val="4E647549"/>
    <w:rsid w:val="4ECCBAC3"/>
    <w:rsid w:val="4ED7C3AD"/>
    <w:rsid w:val="4F6168B4"/>
    <w:rsid w:val="4FF6FA4F"/>
    <w:rsid w:val="508E99ED"/>
    <w:rsid w:val="50BCEFAB"/>
    <w:rsid w:val="51A01182"/>
    <w:rsid w:val="51B5334F"/>
    <w:rsid w:val="5208A1B8"/>
    <w:rsid w:val="5246E23C"/>
    <w:rsid w:val="527684E5"/>
    <w:rsid w:val="5283B574"/>
    <w:rsid w:val="529CEB46"/>
    <w:rsid w:val="529DE1BB"/>
    <w:rsid w:val="52BF37EC"/>
    <w:rsid w:val="52CE05ED"/>
    <w:rsid w:val="5319F09D"/>
    <w:rsid w:val="536777EE"/>
    <w:rsid w:val="544D9154"/>
    <w:rsid w:val="54A85D5D"/>
    <w:rsid w:val="54D7B244"/>
    <w:rsid w:val="54E84608"/>
    <w:rsid w:val="55B45F8E"/>
    <w:rsid w:val="55B9E85B"/>
    <w:rsid w:val="561FCA1A"/>
    <w:rsid w:val="562048A6"/>
    <w:rsid w:val="5660837C"/>
    <w:rsid w:val="56882309"/>
    <w:rsid w:val="571B52C6"/>
    <w:rsid w:val="57488DE0"/>
    <w:rsid w:val="57C7FB74"/>
    <w:rsid w:val="580F5306"/>
    <w:rsid w:val="5817BCCA"/>
    <w:rsid w:val="583E631A"/>
    <w:rsid w:val="584875F8"/>
    <w:rsid w:val="58E5D3E5"/>
    <w:rsid w:val="592E987E"/>
    <w:rsid w:val="5ACA9B9A"/>
    <w:rsid w:val="5AD3A963"/>
    <w:rsid w:val="5AE9936B"/>
    <w:rsid w:val="5B2DBD29"/>
    <w:rsid w:val="5B3F8D1F"/>
    <w:rsid w:val="5B9CB9C7"/>
    <w:rsid w:val="5C7125E0"/>
    <w:rsid w:val="5C8C6FCC"/>
    <w:rsid w:val="5C947F7A"/>
    <w:rsid w:val="5C9773AE"/>
    <w:rsid w:val="5CAC29D5"/>
    <w:rsid w:val="5D0276CB"/>
    <w:rsid w:val="5D0F77BE"/>
    <w:rsid w:val="5D0FF13E"/>
    <w:rsid w:val="5D2ABC9D"/>
    <w:rsid w:val="5D47582E"/>
    <w:rsid w:val="5D54D438"/>
    <w:rsid w:val="5D7D2544"/>
    <w:rsid w:val="5DCFD788"/>
    <w:rsid w:val="5DD4672B"/>
    <w:rsid w:val="5E19F97D"/>
    <w:rsid w:val="5E6FDF84"/>
    <w:rsid w:val="5E88E793"/>
    <w:rsid w:val="5E8BF7CB"/>
    <w:rsid w:val="5EB75620"/>
    <w:rsid w:val="5F24902F"/>
    <w:rsid w:val="605F80B7"/>
    <w:rsid w:val="60EFFB69"/>
    <w:rsid w:val="60F838F3"/>
    <w:rsid w:val="612897E0"/>
    <w:rsid w:val="6155BC0E"/>
    <w:rsid w:val="619D75F0"/>
    <w:rsid w:val="61A8B2B9"/>
    <w:rsid w:val="62BAB429"/>
    <w:rsid w:val="6414C491"/>
    <w:rsid w:val="6457BA00"/>
    <w:rsid w:val="645AD6F8"/>
    <w:rsid w:val="6460544F"/>
    <w:rsid w:val="64AE80FC"/>
    <w:rsid w:val="64D89260"/>
    <w:rsid w:val="64F70B86"/>
    <w:rsid w:val="6545F763"/>
    <w:rsid w:val="659D74CE"/>
    <w:rsid w:val="65A0BCFC"/>
    <w:rsid w:val="65A87B25"/>
    <w:rsid w:val="65DAD789"/>
    <w:rsid w:val="65E45E2E"/>
    <w:rsid w:val="65EE3E6D"/>
    <w:rsid w:val="6678322A"/>
    <w:rsid w:val="66877B60"/>
    <w:rsid w:val="6737E0C0"/>
    <w:rsid w:val="6798A295"/>
    <w:rsid w:val="69469E27"/>
    <w:rsid w:val="6961D43C"/>
    <w:rsid w:val="69B4DC76"/>
    <w:rsid w:val="69DC2F14"/>
    <w:rsid w:val="69EC8238"/>
    <w:rsid w:val="6A2879D7"/>
    <w:rsid w:val="6B036E4A"/>
    <w:rsid w:val="6B265376"/>
    <w:rsid w:val="6BEB9F67"/>
    <w:rsid w:val="6C761CE4"/>
    <w:rsid w:val="6C87A781"/>
    <w:rsid w:val="6C9B0D23"/>
    <w:rsid w:val="6CD88329"/>
    <w:rsid w:val="6CEA5067"/>
    <w:rsid w:val="6CEA8FA9"/>
    <w:rsid w:val="6DCC0E29"/>
    <w:rsid w:val="6E1BF22A"/>
    <w:rsid w:val="6EC68D04"/>
    <w:rsid w:val="6F989F87"/>
    <w:rsid w:val="6FBECCF1"/>
    <w:rsid w:val="6FC524EA"/>
    <w:rsid w:val="6FC6946E"/>
    <w:rsid w:val="701B0D8D"/>
    <w:rsid w:val="704B568F"/>
    <w:rsid w:val="7050686F"/>
    <w:rsid w:val="707FA19A"/>
    <w:rsid w:val="70964876"/>
    <w:rsid w:val="709AE0A6"/>
    <w:rsid w:val="70BD783E"/>
    <w:rsid w:val="713CFD09"/>
    <w:rsid w:val="720773F8"/>
    <w:rsid w:val="721B062E"/>
    <w:rsid w:val="729F7F4C"/>
    <w:rsid w:val="732AC814"/>
    <w:rsid w:val="7365E691"/>
    <w:rsid w:val="73B9ECC8"/>
    <w:rsid w:val="73E0F322"/>
    <w:rsid w:val="73E39A49"/>
    <w:rsid w:val="746137F3"/>
    <w:rsid w:val="75DE86CA"/>
    <w:rsid w:val="75E1C268"/>
    <w:rsid w:val="75E20191"/>
    <w:rsid w:val="7687717D"/>
    <w:rsid w:val="7689245F"/>
    <w:rsid w:val="7770C7CD"/>
    <w:rsid w:val="782CCFC2"/>
    <w:rsid w:val="783B1709"/>
    <w:rsid w:val="788240CA"/>
    <w:rsid w:val="7910E1C0"/>
    <w:rsid w:val="7970F74E"/>
    <w:rsid w:val="79DEDA19"/>
    <w:rsid w:val="7A363893"/>
    <w:rsid w:val="7ACD40BC"/>
    <w:rsid w:val="7AD8618C"/>
    <w:rsid w:val="7B57D019"/>
    <w:rsid w:val="7BCC5423"/>
    <w:rsid w:val="7C41FD6B"/>
    <w:rsid w:val="7C6692A8"/>
    <w:rsid w:val="7CCD19F8"/>
    <w:rsid w:val="7D1698F9"/>
    <w:rsid w:val="7D2A6CF8"/>
    <w:rsid w:val="7D5E5471"/>
    <w:rsid w:val="7DBEBF73"/>
    <w:rsid w:val="7DCC47AF"/>
    <w:rsid w:val="7DE71016"/>
    <w:rsid w:val="7ECD7C86"/>
    <w:rsid w:val="7F9D2C0C"/>
    <w:rsid w:val="7FF18ADF"/>
    <w:rsid w:val="7FFACAF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96CD"/>
  <w15:docId w15:val="{BD8741C3-6837-4247-A10B-C638DBC8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B6046B"/>
    <w:rPr>
      <w:sz w:val="16"/>
      <w:szCs w:val="16"/>
    </w:rPr>
  </w:style>
  <w:style w:type="paragraph" w:styleId="Kommentaaritekst">
    <w:name w:val="annotation text"/>
    <w:basedOn w:val="Normaallaad"/>
    <w:link w:val="KommentaaritekstMrk"/>
    <w:uiPriority w:val="99"/>
    <w:unhideWhenUsed/>
    <w:rsid w:val="00B6046B"/>
    <w:pPr>
      <w:spacing w:line="240" w:lineRule="auto"/>
    </w:pPr>
    <w:rPr>
      <w:sz w:val="20"/>
      <w:szCs w:val="20"/>
    </w:rPr>
  </w:style>
  <w:style w:type="character" w:customStyle="1" w:styleId="KommentaaritekstMrk">
    <w:name w:val="Kommentaari tekst Märk"/>
    <w:basedOn w:val="Liguvaikefont"/>
    <w:link w:val="Kommentaaritekst"/>
    <w:uiPriority w:val="99"/>
    <w:rsid w:val="00B6046B"/>
    <w:rPr>
      <w:sz w:val="20"/>
      <w:szCs w:val="20"/>
    </w:rPr>
  </w:style>
  <w:style w:type="paragraph" w:styleId="Kommentaariteema">
    <w:name w:val="annotation subject"/>
    <w:basedOn w:val="Kommentaaritekst"/>
    <w:next w:val="Kommentaaritekst"/>
    <w:link w:val="KommentaariteemaMrk"/>
    <w:uiPriority w:val="99"/>
    <w:semiHidden/>
    <w:unhideWhenUsed/>
    <w:rsid w:val="00B6046B"/>
    <w:rPr>
      <w:b/>
      <w:bCs/>
    </w:rPr>
  </w:style>
  <w:style w:type="character" w:customStyle="1" w:styleId="KommentaariteemaMrk">
    <w:name w:val="Kommentaari teema Märk"/>
    <w:basedOn w:val="KommentaaritekstMrk"/>
    <w:link w:val="Kommentaariteema"/>
    <w:uiPriority w:val="99"/>
    <w:semiHidden/>
    <w:rsid w:val="00B6046B"/>
    <w:rPr>
      <w:b/>
      <w:bCs/>
      <w:sz w:val="20"/>
      <w:szCs w:val="20"/>
    </w:rPr>
  </w:style>
  <w:style w:type="paragraph" w:styleId="Redaktsioon">
    <w:name w:val="Revision"/>
    <w:hidden/>
    <w:uiPriority w:val="99"/>
    <w:semiHidden/>
    <w:rsid w:val="004D07BE"/>
    <w:pPr>
      <w:spacing w:after="0" w:line="240" w:lineRule="auto"/>
    </w:pPr>
  </w:style>
  <w:style w:type="paragraph" w:styleId="Vahedeta">
    <w:name w:val="No Spacing"/>
    <w:uiPriority w:val="1"/>
    <w:qFormat/>
    <w:rsid w:val="000254C2"/>
    <w:pPr>
      <w:spacing w:after="0" w:line="240" w:lineRule="auto"/>
    </w:pPr>
  </w:style>
  <w:style w:type="character" w:styleId="Hperlink">
    <w:name w:val="Hyperlink"/>
    <w:basedOn w:val="Liguvaikefont"/>
    <w:uiPriority w:val="99"/>
    <w:unhideWhenUsed/>
    <w:rsid w:val="008821E9"/>
    <w:rPr>
      <w:color w:val="0563C1" w:themeColor="hyperlink"/>
      <w:u w:val="single"/>
    </w:rPr>
  </w:style>
  <w:style w:type="character" w:customStyle="1" w:styleId="Lahendamatamainimine1">
    <w:name w:val="Lahendamata mainimine1"/>
    <w:basedOn w:val="Liguvaikefont"/>
    <w:uiPriority w:val="99"/>
    <w:semiHidden/>
    <w:unhideWhenUsed/>
    <w:rsid w:val="008821E9"/>
    <w:rPr>
      <w:color w:val="605E5C"/>
      <w:shd w:val="clear" w:color="auto" w:fill="E1DFDD"/>
    </w:rPr>
  </w:style>
  <w:style w:type="paragraph" w:styleId="Jutumullitekst">
    <w:name w:val="Balloon Text"/>
    <w:basedOn w:val="Normaallaad"/>
    <w:link w:val="JutumullitekstMrk"/>
    <w:uiPriority w:val="99"/>
    <w:semiHidden/>
    <w:unhideWhenUsed/>
    <w:rsid w:val="005B4EC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B4EC8"/>
    <w:rPr>
      <w:rFonts w:ascii="Segoe UI" w:hAnsi="Segoe UI" w:cs="Segoe UI"/>
      <w:sz w:val="18"/>
      <w:szCs w:val="18"/>
    </w:rPr>
  </w:style>
  <w:style w:type="paragraph" w:styleId="Loendilik">
    <w:name w:val="List Paragraph"/>
    <w:basedOn w:val="Normaallaad"/>
    <w:uiPriority w:val="34"/>
    <w:qFormat/>
    <w:rsid w:val="0082652E"/>
    <w:pPr>
      <w:ind w:left="720"/>
      <w:contextualSpacing/>
    </w:pPr>
  </w:style>
  <w:style w:type="paragraph" w:styleId="Pis">
    <w:name w:val="header"/>
    <w:basedOn w:val="Normaallaad"/>
    <w:link w:val="PisMrk"/>
    <w:uiPriority w:val="99"/>
    <w:unhideWhenUsed/>
    <w:rsid w:val="00CE5D6A"/>
    <w:pPr>
      <w:tabs>
        <w:tab w:val="center" w:pos="4536"/>
        <w:tab w:val="right" w:pos="9072"/>
      </w:tabs>
      <w:spacing w:after="0" w:line="240" w:lineRule="auto"/>
    </w:pPr>
  </w:style>
  <w:style w:type="character" w:customStyle="1" w:styleId="PisMrk">
    <w:name w:val="Päis Märk"/>
    <w:basedOn w:val="Liguvaikefont"/>
    <w:link w:val="Pis"/>
    <w:uiPriority w:val="99"/>
    <w:rsid w:val="00CE5D6A"/>
  </w:style>
  <w:style w:type="paragraph" w:styleId="Jalus">
    <w:name w:val="footer"/>
    <w:basedOn w:val="Normaallaad"/>
    <w:link w:val="JalusMrk"/>
    <w:uiPriority w:val="99"/>
    <w:unhideWhenUsed/>
    <w:rsid w:val="00CE5D6A"/>
    <w:pPr>
      <w:tabs>
        <w:tab w:val="center" w:pos="4536"/>
        <w:tab w:val="right" w:pos="9072"/>
      </w:tabs>
      <w:spacing w:after="0" w:line="240" w:lineRule="auto"/>
    </w:pPr>
  </w:style>
  <w:style w:type="character" w:customStyle="1" w:styleId="JalusMrk">
    <w:name w:val="Jalus Märk"/>
    <w:basedOn w:val="Liguvaikefont"/>
    <w:link w:val="Jalus"/>
    <w:uiPriority w:val="99"/>
    <w:rsid w:val="00CE5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241645">
      <w:bodyDiv w:val="1"/>
      <w:marLeft w:val="0"/>
      <w:marRight w:val="0"/>
      <w:marTop w:val="0"/>
      <w:marBottom w:val="0"/>
      <w:divBdr>
        <w:top w:val="none" w:sz="0" w:space="0" w:color="auto"/>
        <w:left w:val="none" w:sz="0" w:space="0" w:color="auto"/>
        <w:bottom w:val="none" w:sz="0" w:space="0" w:color="auto"/>
        <w:right w:val="none" w:sz="0" w:space="0" w:color="auto"/>
      </w:divBdr>
    </w:div>
    <w:div w:id="1774470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ad826c-5e31-45c9-9b04-6c25910456e1">
      <Terms xmlns="http://schemas.microsoft.com/office/infopath/2007/PartnerControls"/>
    </lcf76f155ced4ddcb4097134ff3c332f>
    <TaxCatchAll xmlns="94dcc8db-136e-4eb2-8a3f-636953334c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D4240AB1AECA45B30C5571D8135F53" ma:contentTypeVersion="13" ma:contentTypeDescription="Create a new document." ma:contentTypeScope="" ma:versionID="9451b4f4e6270e8ac38391b837143135">
  <xsd:schema xmlns:xsd="http://www.w3.org/2001/XMLSchema" xmlns:xs="http://www.w3.org/2001/XMLSchema" xmlns:p="http://schemas.microsoft.com/office/2006/metadata/properties" xmlns:ns2="b2ad826c-5e31-45c9-9b04-6c25910456e1" xmlns:ns3="94dcc8db-136e-4eb2-8a3f-636953334c12" targetNamespace="http://schemas.microsoft.com/office/2006/metadata/properties" ma:root="true" ma:fieldsID="b27408f4bfe177b806fe96bc09fd3904" ns2:_="" ns3:_="">
    <xsd:import namespace="b2ad826c-5e31-45c9-9b04-6c25910456e1"/>
    <xsd:import namespace="94dcc8db-136e-4eb2-8a3f-636953334c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d826c-5e31-45c9-9b04-6c25910456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cc8db-136e-4eb2-8a3f-636953334c1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fbc13e3-ca1e-4cab-891a-f58f3baf7b3d}" ma:internalName="TaxCatchAll" ma:showField="CatchAllData" ma:web="94dcc8db-136e-4eb2-8a3f-636953334c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509DB-9FBC-413A-911C-6E872CBFB930}">
  <ds:schemaRefs>
    <ds:schemaRef ds:uri="http://schemas.microsoft.com/office/2006/metadata/properties"/>
    <ds:schemaRef ds:uri="http://schemas.microsoft.com/office/infopath/2007/PartnerControls"/>
    <ds:schemaRef ds:uri="b2ad826c-5e31-45c9-9b04-6c25910456e1"/>
    <ds:schemaRef ds:uri="94dcc8db-136e-4eb2-8a3f-636953334c12"/>
  </ds:schemaRefs>
</ds:datastoreItem>
</file>

<file path=customXml/itemProps2.xml><?xml version="1.0" encoding="utf-8"?>
<ds:datastoreItem xmlns:ds="http://schemas.openxmlformats.org/officeDocument/2006/customXml" ds:itemID="{B50A0763-22AF-4D20-987D-464DD8F0A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d826c-5e31-45c9-9b04-6c25910456e1"/>
    <ds:schemaRef ds:uri="94dcc8db-136e-4eb2-8a3f-636953334c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62894D-39C3-457F-933A-36F708091552}">
  <ds:schemaRefs>
    <ds:schemaRef ds:uri="http://schemas.microsoft.com/sharepoint/v3/contenttype/forms"/>
  </ds:schemaRefs>
</ds:datastoreItem>
</file>

<file path=customXml/itemProps4.xml><?xml version="1.0" encoding="utf-8"?>
<ds:datastoreItem xmlns:ds="http://schemas.openxmlformats.org/officeDocument/2006/customXml" ds:itemID="{F3C9350B-0CC3-402E-97B1-8951C0D4E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668</Words>
  <Characters>3877</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Kristella Kukk</dc:creator>
  <cp:keywords/>
  <dc:description/>
  <cp:lastModifiedBy>Inge Mehide</cp:lastModifiedBy>
  <cp:revision>18</cp:revision>
  <cp:lastPrinted>2024-03-14T10:32:00Z</cp:lastPrinted>
  <dcterms:created xsi:type="dcterms:W3CDTF">2024-11-28T13:58:00Z</dcterms:created>
  <dcterms:modified xsi:type="dcterms:W3CDTF">2024-12-06T07:15:00Z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0x010100AED4240AB1AECA45B30C5571D8135F53</vt:lpwstr>
  </property>
  <property fmtid="{D5CDD505-2E9C-101B-9397-08002B2CF9AE}" pid="3" name="MSIP_Label_defa4170-0d19-0005-0004-bc88714345d2_Enabled">
    <vt:lpwstr>true</vt:lpwstr>
  </property>
  <property fmtid="{D5CDD505-2E9C-101B-9397-08002B2CF9AE}" pid="4" name="MSIP_Label_defa4170-0d19-0005-0004-bc88714345d2_SetDate">
    <vt:lpwstr>2024-06-20T12:04:47Z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51bbe9f4-af4c-486f-a902-dff15d88726f</vt:lpwstr>
  </property>
  <property fmtid="{D5CDD505-2E9C-101B-9397-08002B2CF9AE}" pid="9" name="MSIP_Label_defa4170-0d19-0005-0004-bc88714345d2_ContentBits">
    <vt:lpwstr>0</vt:lpwstr>
  </property>
  <property fmtid="{D5CDD505-2E9C-101B-9397-08002B2CF9AE}" pid="10" name="MediaServiceImageTags">
    <vt:lpwstr/>
  </property>
</Properties>
</file>